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A91" w:rsidRPr="00F84F0B" w:rsidRDefault="00FF0A91" w:rsidP="00FF0A91">
      <w:pPr>
        <w:pStyle w:val="2"/>
        <w:jc w:val="center"/>
        <w:rPr>
          <w:rFonts w:ascii="GHEA Grapalat" w:hAnsi="GHEA Grapalat"/>
          <w:b w:val="0"/>
          <w:color w:val="auto"/>
        </w:rPr>
      </w:pPr>
      <w:bookmarkStart w:id="0" w:name="_GoBack"/>
      <w:bookmarkEnd w:id="0"/>
      <w:r w:rsidRPr="00F84F0B">
        <w:rPr>
          <w:rFonts w:ascii="GHEA Grapalat" w:hAnsi="GHEA Grapalat" w:cs="Arial"/>
          <w:b w:val="0"/>
          <w:color w:val="auto"/>
        </w:rPr>
        <w:t>ОБЪЯВЛЕНИЕ</w:t>
      </w:r>
      <w:r w:rsidRPr="00F84F0B">
        <w:rPr>
          <w:rFonts w:ascii="GHEA Grapalat" w:hAnsi="GHEA Grapalat"/>
          <w:b w:val="0"/>
          <w:color w:val="auto"/>
        </w:rPr>
        <w:br/>
      </w:r>
      <w:r w:rsidRPr="00F84F0B">
        <w:rPr>
          <w:rFonts w:ascii="GHEA Grapalat" w:hAnsi="GHEA Grapalat" w:cs="Arial"/>
          <w:b w:val="0"/>
          <w:color w:val="auto"/>
        </w:rPr>
        <w:t>О</w:t>
      </w:r>
      <w:r w:rsidRPr="00F84F0B">
        <w:rPr>
          <w:rFonts w:ascii="GHEA Grapalat" w:hAnsi="GHEA Grapalat"/>
          <w:b w:val="0"/>
          <w:color w:val="auto"/>
        </w:rPr>
        <w:t xml:space="preserve"> </w:t>
      </w:r>
      <w:r w:rsidRPr="00F84F0B">
        <w:rPr>
          <w:rFonts w:ascii="GHEA Grapalat" w:hAnsi="GHEA Grapalat" w:cs="Arial"/>
          <w:b w:val="0"/>
          <w:color w:val="auto"/>
        </w:rPr>
        <w:t>ЗАПРОСЕ</w:t>
      </w:r>
      <w:r w:rsidRPr="00F84F0B">
        <w:rPr>
          <w:rFonts w:ascii="GHEA Grapalat" w:hAnsi="GHEA Grapalat"/>
          <w:b w:val="0"/>
          <w:color w:val="auto"/>
        </w:rPr>
        <w:t xml:space="preserve"> </w:t>
      </w:r>
      <w:r w:rsidRPr="00F84F0B">
        <w:rPr>
          <w:rFonts w:ascii="GHEA Grapalat" w:hAnsi="GHEA Grapalat" w:cs="Arial"/>
          <w:b w:val="0"/>
          <w:color w:val="auto"/>
        </w:rPr>
        <w:t>КОТИРОВОК</w:t>
      </w:r>
    </w:p>
    <w:p w:rsidR="00827A46" w:rsidRPr="00F84F0B" w:rsidRDefault="00827A46" w:rsidP="00827A46">
      <w:pPr>
        <w:pStyle w:val="a3"/>
        <w:widowControl w:val="0"/>
        <w:spacing w:after="160" w:line="240" w:lineRule="auto"/>
        <w:ind w:firstLine="0"/>
        <w:jc w:val="center"/>
        <w:rPr>
          <w:rFonts w:ascii="GHEA Grapalat" w:hAnsi="GHEA Grapalat"/>
          <w:i w:val="0"/>
          <w:sz w:val="24"/>
          <w:szCs w:val="24"/>
        </w:rPr>
      </w:pPr>
    </w:p>
    <w:p w:rsidR="00827A46" w:rsidRPr="00F84F0B" w:rsidRDefault="00827A46" w:rsidP="00827A46">
      <w:pPr>
        <w:pStyle w:val="a3"/>
        <w:widowControl w:val="0"/>
        <w:spacing w:after="160" w:line="240" w:lineRule="auto"/>
        <w:ind w:firstLine="0"/>
        <w:jc w:val="center"/>
        <w:rPr>
          <w:rFonts w:ascii="GHEA Grapalat" w:hAnsi="GHEA Grapalat"/>
          <w:i w:val="0"/>
          <w:sz w:val="24"/>
          <w:szCs w:val="24"/>
        </w:rPr>
      </w:pPr>
      <w:r w:rsidRPr="00F84F0B">
        <w:rPr>
          <w:rFonts w:ascii="GHEA Grapalat" w:hAnsi="GHEA Grapalat"/>
          <w:i w:val="0"/>
          <w:sz w:val="24"/>
          <w:szCs w:val="24"/>
        </w:rPr>
        <w:t>Настоящий текст объявления утвержден Решением Оценочной Комиссии от     "</w:t>
      </w:r>
      <w:r w:rsidR="00332948" w:rsidRPr="00332948">
        <w:rPr>
          <w:rFonts w:ascii="Sylfaen" w:hAnsi="Sylfaen"/>
          <w:i w:val="0"/>
          <w:sz w:val="24"/>
          <w:szCs w:val="24"/>
        </w:rPr>
        <w:t>16</w:t>
      </w:r>
      <w:r w:rsidRPr="00F84F0B">
        <w:rPr>
          <w:rFonts w:ascii="GHEA Grapalat" w:hAnsi="GHEA Grapalat"/>
          <w:i w:val="0"/>
          <w:sz w:val="24"/>
          <w:szCs w:val="24"/>
        </w:rPr>
        <w:t>" "1</w:t>
      </w:r>
      <w:r w:rsidRPr="00F84F0B">
        <w:rPr>
          <w:rFonts w:ascii="Sylfaen" w:hAnsi="Sylfaen"/>
          <w:i w:val="0"/>
          <w:sz w:val="24"/>
          <w:szCs w:val="24"/>
          <w:lang w:val="hy-AM"/>
        </w:rPr>
        <w:t>2</w:t>
      </w:r>
      <w:r w:rsidRPr="00F84F0B">
        <w:rPr>
          <w:rFonts w:ascii="GHEA Grapalat" w:hAnsi="GHEA Grapalat"/>
          <w:i w:val="0"/>
          <w:sz w:val="24"/>
          <w:szCs w:val="24"/>
        </w:rPr>
        <w:t>" 2019 года "</w:t>
      </w:r>
      <w:r w:rsidR="00B8344A">
        <w:rPr>
          <w:rFonts w:ascii="Sylfaen" w:hAnsi="Sylfaen"/>
          <w:i w:val="0"/>
          <w:sz w:val="24"/>
          <w:szCs w:val="24"/>
          <w:lang w:val="hy-AM"/>
        </w:rPr>
        <w:t>1</w:t>
      </w:r>
      <w:r w:rsidRPr="00F84F0B">
        <w:rPr>
          <w:rFonts w:ascii="GHEA Grapalat" w:hAnsi="GHEA Grapalat"/>
          <w:i w:val="0"/>
          <w:sz w:val="24"/>
          <w:szCs w:val="24"/>
        </w:rPr>
        <w:t xml:space="preserve">" </w:t>
      </w:r>
    </w:p>
    <w:p w:rsidR="00332948" w:rsidRPr="006A6179" w:rsidRDefault="00827A46" w:rsidP="00332948">
      <w:pPr>
        <w:pStyle w:val="a3"/>
        <w:spacing w:line="240" w:lineRule="auto"/>
        <w:jc w:val="center"/>
        <w:rPr>
          <w:rFonts w:ascii="Miriam" w:hAnsi="Miriam" w:cs="Miriam"/>
          <w:i w:val="0"/>
          <w:lang w:val="af-ZA"/>
        </w:rPr>
      </w:pPr>
      <w:r w:rsidRPr="00F84F0B">
        <w:rPr>
          <w:rFonts w:ascii="GHEA Grapalat" w:hAnsi="GHEA Grapalat"/>
          <w:i w:val="0"/>
          <w:sz w:val="24"/>
          <w:szCs w:val="24"/>
        </w:rPr>
        <w:t xml:space="preserve">Код процедуры </w:t>
      </w:r>
      <w:r w:rsidR="00332948" w:rsidRPr="006A6179">
        <w:rPr>
          <w:rFonts w:ascii="Arial" w:hAnsi="Arial" w:cs="Arial"/>
          <w:bCs/>
          <w:iCs/>
          <w:lang w:val="pt-BR"/>
        </w:rPr>
        <w:t>«</w:t>
      </w:r>
      <w:r w:rsidR="00332948">
        <w:rPr>
          <w:rFonts w:ascii="Sylfaen" w:hAnsi="Sylfaen"/>
          <w:bCs/>
          <w:iCs/>
          <w:lang w:val="pt-BR"/>
        </w:rPr>
        <w:t>ՔԹՄ</w:t>
      </w:r>
      <w:r w:rsidR="00332948" w:rsidRPr="006A6179">
        <w:rPr>
          <w:rFonts w:ascii="Sylfaen" w:hAnsi="Sylfaen"/>
          <w:bCs/>
          <w:iCs/>
          <w:lang w:val="pt-BR"/>
        </w:rPr>
        <w:t>ՄԴ-ԳՀԱՊՁԲ-20</w:t>
      </w:r>
      <w:r w:rsidR="00332948" w:rsidRPr="006A6179">
        <w:rPr>
          <w:rFonts w:ascii="Sylfaen" w:hAnsi="Sylfaen"/>
          <w:bCs/>
          <w:iCs/>
          <w:lang w:val="af-ZA"/>
        </w:rPr>
        <w:t>/1</w:t>
      </w:r>
      <w:r w:rsidR="00332948" w:rsidRPr="006A6179">
        <w:rPr>
          <w:rFonts w:ascii="Arial" w:hAnsi="Arial" w:cs="Arial"/>
          <w:bCs/>
          <w:iCs/>
          <w:lang w:val="pt-BR"/>
        </w:rPr>
        <w:t>»</w:t>
      </w:r>
      <w:r w:rsidR="00332948" w:rsidRPr="006A6179">
        <w:rPr>
          <w:rFonts w:ascii="Arial Armenian" w:hAnsi="Arial Armenian"/>
          <w:bCs/>
          <w:iCs/>
          <w:lang w:val="pt-BR"/>
        </w:rPr>
        <w:t xml:space="preserve"> </w:t>
      </w:r>
      <w:r w:rsidR="00332948" w:rsidRPr="006A6179">
        <w:rPr>
          <w:rFonts w:ascii="Miriam" w:hAnsi="Miriam" w:cs="Miriam"/>
          <w:i w:val="0"/>
          <w:u w:val="single"/>
          <w:lang w:val="af-ZA"/>
        </w:rPr>
        <w:t xml:space="preserve">        </w:t>
      </w:r>
    </w:p>
    <w:p w:rsidR="00827A46" w:rsidRPr="00F84F0B" w:rsidRDefault="00827A46" w:rsidP="00B8344A">
      <w:pPr>
        <w:pStyle w:val="a3"/>
        <w:widowControl w:val="0"/>
        <w:spacing w:after="160" w:line="240" w:lineRule="auto"/>
        <w:ind w:firstLine="0"/>
        <w:jc w:val="center"/>
        <w:rPr>
          <w:rFonts w:ascii="GHEA Grapalat" w:hAnsi="GHEA Grapalat"/>
          <w:i w:val="0"/>
          <w:sz w:val="24"/>
          <w:szCs w:val="24"/>
        </w:rPr>
      </w:pPr>
    </w:p>
    <w:p w:rsidR="006122C6" w:rsidRPr="006122C6" w:rsidRDefault="00827A46" w:rsidP="006122C6">
      <w:pPr>
        <w:pStyle w:val="a3"/>
        <w:spacing w:line="276" w:lineRule="auto"/>
        <w:ind w:firstLine="567"/>
        <w:rPr>
          <w:rFonts w:ascii="GHEA Grapalat" w:hAnsi="GHEA Grapalat"/>
          <w:i w:val="0"/>
          <w:sz w:val="24"/>
          <w:szCs w:val="24"/>
        </w:rPr>
      </w:pPr>
      <w:r w:rsidRPr="00F84F0B">
        <w:rPr>
          <w:rFonts w:ascii="GHEA Grapalat" w:hAnsi="GHEA Grapalat"/>
          <w:i w:val="0"/>
          <w:sz w:val="24"/>
          <w:szCs w:val="24"/>
        </w:rPr>
        <w:t xml:space="preserve">   </w:t>
      </w:r>
      <w:r w:rsidR="006122C6" w:rsidRPr="006122C6">
        <w:rPr>
          <w:rFonts w:ascii="GHEA Grapalat" w:hAnsi="GHEA Grapalat"/>
          <w:i w:val="0"/>
          <w:sz w:val="24"/>
          <w:szCs w:val="24"/>
        </w:rPr>
        <w:t xml:space="preserve">Заказчик  </w:t>
      </w:r>
      <w:bookmarkStart w:id="1" w:name="_Hlk27566233"/>
      <w:r w:rsidR="004722B8">
        <w:rPr>
          <w:rFonts w:ascii="GHEA Grapalat" w:hAnsi="GHEA Grapalat"/>
          <w:i w:val="0"/>
          <w:sz w:val="24"/>
          <w:szCs w:val="24"/>
        </w:rPr>
        <w:t>С</w:t>
      </w:r>
      <w:r w:rsidR="006122C6" w:rsidRPr="006122C6">
        <w:rPr>
          <w:rFonts w:ascii="GHEA Grapalat" w:hAnsi="GHEA Grapalat"/>
          <w:i w:val="0"/>
          <w:sz w:val="24"/>
          <w:szCs w:val="24"/>
        </w:rPr>
        <w:t>редн</w:t>
      </w:r>
      <w:r w:rsidR="004722B8">
        <w:rPr>
          <w:rFonts w:ascii="GHEA Grapalat" w:hAnsi="GHEA Grapalat"/>
          <w:i w:val="0"/>
          <w:sz w:val="24"/>
          <w:szCs w:val="24"/>
        </w:rPr>
        <w:t>я</w:t>
      </w:r>
      <w:r w:rsidR="006122C6" w:rsidRPr="006122C6">
        <w:rPr>
          <w:rFonts w:ascii="GHEA Grapalat" w:hAnsi="GHEA Grapalat"/>
          <w:i w:val="0"/>
          <w:sz w:val="24"/>
          <w:szCs w:val="24"/>
        </w:rPr>
        <w:t>я школ</w:t>
      </w:r>
      <w:r w:rsidR="00970E98">
        <w:rPr>
          <w:rFonts w:ascii="GHEA Grapalat" w:hAnsi="GHEA Grapalat"/>
          <w:i w:val="0"/>
          <w:sz w:val="24"/>
          <w:szCs w:val="24"/>
        </w:rPr>
        <w:t>а</w:t>
      </w:r>
      <w:r w:rsidR="004722B8">
        <w:rPr>
          <w:rFonts w:ascii="GHEA Grapalat" w:hAnsi="GHEA Grapalat"/>
          <w:i w:val="0"/>
          <w:sz w:val="24"/>
          <w:szCs w:val="24"/>
        </w:rPr>
        <w:t xml:space="preserve"> номер 1 горо</w:t>
      </w:r>
      <w:r w:rsidR="004B077E">
        <w:rPr>
          <w:rFonts w:ascii="GHEA Grapalat" w:hAnsi="GHEA Grapalat"/>
          <w:i w:val="0"/>
          <w:sz w:val="24"/>
          <w:szCs w:val="24"/>
        </w:rPr>
        <w:t xml:space="preserve">да </w:t>
      </w:r>
      <w:bookmarkStart w:id="2" w:name="_Hlk27564887"/>
      <w:r w:rsidR="004B077E">
        <w:rPr>
          <w:rFonts w:ascii="GHEA Grapalat" w:hAnsi="GHEA Grapalat"/>
          <w:i w:val="0"/>
          <w:sz w:val="24"/>
          <w:szCs w:val="24"/>
        </w:rPr>
        <w:t>Каджарана</w:t>
      </w:r>
      <w:bookmarkEnd w:id="2"/>
      <w:r w:rsidR="009A2C2F">
        <w:rPr>
          <w:rFonts w:ascii="GHEA Grapalat" w:hAnsi="GHEA Grapalat"/>
          <w:i w:val="0"/>
          <w:sz w:val="24"/>
          <w:szCs w:val="24"/>
        </w:rPr>
        <w:t xml:space="preserve"> Сюникского марза</w:t>
      </w:r>
      <w:bookmarkEnd w:id="1"/>
      <w:r w:rsidR="00193130" w:rsidRPr="00193130">
        <w:rPr>
          <w:rFonts w:ascii="GHEA Grapalat" w:hAnsi="GHEA Grapalat"/>
          <w:i w:val="0"/>
          <w:sz w:val="24"/>
          <w:szCs w:val="24"/>
        </w:rPr>
        <w:t xml:space="preserve"> </w:t>
      </w:r>
      <w:r w:rsidR="00193130">
        <w:rPr>
          <w:rFonts w:ascii="GHEA Grapalat" w:hAnsi="GHEA Grapalat"/>
        </w:rPr>
        <w:t>РА</w:t>
      </w:r>
      <w:r w:rsidR="006122C6" w:rsidRPr="006122C6">
        <w:rPr>
          <w:rFonts w:ascii="GHEA Grapalat" w:hAnsi="GHEA Grapalat"/>
          <w:i w:val="0"/>
          <w:sz w:val="24"/>
          <w:szCs w:val="24"/>
        </w:rPr>
        <w:t>, находящийся по адресу: г.</w:t>
      </w:r>
      <w:r w:rsidR="009A2C2F" w:rsidRPr="009A2C2F">
        <w:rPr>
          <w:rFonts w:ascii="GHEA Grapalat" w:hAnsi="GHEA Grapalat"/>
          <w:i w:val="0"/>
          <w:sz w:val="24"/>
          <w:szCs w:val="24"/>
        </w:rPr>
        <w:t xml:space="preserve"> </w:t>
      </w:r>
      <w:r w:rsidR="009A2C2F">
        <w:rPr>
          <w:rFonts w:ascii="GHEA Grapalat" w:hAnsi="GHEA Grapalat"/>
          <w:i w:val="0"/>
          <w:sz w:val="24"/>
          <w:szCs w:val="24"/>
        </w:rPr>
        <w:t>Каджаран</w:t>
      </w:r>
      <w:r w:rsidR="006122C6" w:rsidRPr="006122C6">
        <w:rPr>
          <w:rFonts w:ascii="GHEA Grapalat" w:hAnsi="GHEA Grapalat"/>
          <w:i w:val="0"/>
          <w:sz w:val="24"/>
          <w:szCs w:val="24"/>
        </w:rPr>
        <w:t xml:space="preserve"> , ул. </w:t>
      </w:r>
      <w:r w:rsidR="009A2C2F">
        <w:rPr>
          <w:rFonts w:ascii="GHEA Grapalat" w:hAnsi="GHEA Grapalat"/>
          <w:i w:val="0"/>
          <w:sz w:val="24"/>
          <w:szCs w:val="24"/>
        </w:rPr>
        <w:t>Ханджяна</w:t>
      </w:r>
      <w:r w:rsidR="00E1218A">
        <w:rPr>
          <w:rFonts w:ascii="GHEA Grapalat" w:hAnsi="GHEA Grapalat"/>
          <w:i w:val="0"/>
          <w:sz w:val="24"/>
          <w:szCs w:val="24"/>
        </w:rPr>
        <w:t xml:space="preserve"> 7</w:t>
      </w:r>
      <w:r w:rsidR="006122C6" w:rsidRPr="006122C6">
        <w:rPr>
          <w:rFonts w:ascii="GHEA Grapalat" w:hAnsi="GHEA Grapalat"/>
          <w:i w:val="0"/>
          <w:sz w:val="24"/>
          <w:szCs w:val="24"/>
        </w:rPr>
        <w:t>, объявляет запрос котировок, который проводится одним этапом.</w:t>
      </w:r>
    </w:p>
    <w:p w:rsidR="00827A46" w:rsidRPr="00F84F0B" w:rsidRDefault="00827A46" w:rsidP="006122C6">
      <w:pPr>
        <w:pStyle w:val="a3"/>
        <w:spacing w:line="276" w:lineRule="auto"/>
        <w:ind w:firstLine="567"/>
        <w:rPr>
          <w:rFonts w:ascii="GHEA Grapalat" w:hAnsi="GHEA Grapalat"/>
          <w:i w:val="0"/>
          <w:sz w:val="24"/>
          <w:szCs w:val="24"/>
        </w:rPr>
      </w:pPr>
      <w:r w:rsidRPr="00F84F0B">
        <w:rPr>
          <w:rFonts w:ascii="GHEA Grapalat" w:hAnsi="GHEA Grapalat"/>
          <w:i w:val="0"/>
          <w:sz w:val="24"/>
          <w:szCs w:val="24"/>
        </w:rPr>
        <w:t xml:space="preserve">Участнику, отобранному по итогам настоящей процедуры, в установленном порядке будет предложено заключить договор на поставку </w:t>
      </w:r>
    </w:p>
    <w:p w:rsidR="00827A46" w:rsidRPr="00F84F0B" w:rsidRDefault="00867D8F" w:rsidP="00827A46">
      <w:pPr>
        <w:pStyle w:val="a3"/>
        <w:widowControl w:val="0"/>
        <w:spacing w:line="240" w:lineRule="auto"/>
        <w:ind w:firstLine="0"/>
        <w:rPr>
          <w:rFonts w:ascii="GHEA Grapalat" w:hAnsi="GHEA Grapalat"/>
          <w:i w:val="0"/>
          <w:sz w:val="24"/>
          <w:szCs w:val="24"/>
        </w:rPr>
      </w:pPr>
      <w:r w:rsidRPr="00F84F0B">
        <w:rPr>
          <w:rFonts w:ascii="GHEA Grapalat" w:hAnsi="GHEA Grapalat"/>
          <w:i w:val="0"/>
          <w:sz w:val="24"/>
          <w:szCs w:val="24"/>
        </w:rPr>
        <w:t xml:space="preserve">&lt; </w:t>
      </w:r>
      <w:r w:rsidRPr="00F84F0B">
        <w:rPr>
          <w:rFonts w:ascii="GHEA Grapalat" w:hAnsi="GHEA Grapalat"/>
          <w:sz w:val="24"/>
          <w:szCs w:val="24"/>
        </w:rPr>
        <w:t>пищевой продукт</w:t>
      </w:r>
      <w:r w:rsidRPr="00F84F0B">
        <w:rPr>
          <w:rFonts w:ascii="GHEA Grapalat" w:hAnsi="GHEA Grapalat"/>
          <w:i w:val="0"/>
          <w:sz w:val="24"/>
          <w:szCs w:val="24"/>
        </w:rPr>
        <w:t xml:space="preserve">&gt; </w:t>
      </w:r>
      <w:r w:rsidR="00827A46" w:rsidRPr="00F84F0B">
        <w:rPr>
          <w:rFonts w:ascii="GHEA Grapalat" w:hAnsi="GHEA Grapalat"/>
          <w:i w:val="0"/>
          <w:sz w:val="24"/>
          <w:szCs w:val="24"/>
        </w:rPr>
        <w:t>(далее — договор).</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настоящей процедуре.</w:t>
      </w:r>
    </w:p>
    <w:p w:rsidR="00827A46" w:rsidRPr="00F84F0B" w:rsidRDefault="00827A46" w:rsidP="00827A46">
      <w:pPr>
        <w:ind w:firstLine="567"/>
        <w:jc w:val="both"/>
        <w:rPr>
          <w:rFonts w:ascii="GHEA Grapalat" w:hAnsi="GHEA Grapalat"/>
        </w:rPr>
      </w:pPr>
      <w:r w:rsidRPr="00F84F0B">
        <w:rPr>
          <w:rFonts w:ascii="GHEA Grapalat" w:hAnsi="GHEA Grapalat"/>
        </w:rPr>
        <w:t>Квалификационные критерии, предъявляемые к лицам, не имеющим права на участие в процедуре, а также участникам, и представляемые для оценки таких критериев документы установлены приглашением на настоящую процедуру.</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Для получения приглашения на процедуру в документарной форме необходимо об</w:t>
      </w:r>
      <w:r w:rsidR="00967C92" w:rsidRPr="00F84F0B">
        <w:rPr>
          <w:rFonts w:ascii="GHEA Grapalat" w:hAnsi="GHEA Grapalat"/>
          <w:i w:val="0"/>
          <w:sz w:val="24"/>
          <w:szCs w:val="24"/>
        </w:rPr>
        <w:t>ратиться к заказчику до __1</w:t>
      </w:r>
      <w:r w:rsidR="009C527D">
        <w:rPr>
          <w:rFonts w:ascii="Sylfaen" w:hAnsi="Sylfaen"/>
          <w:i w:val="0"/>
          <w:sz w:val="24"/>
          <w:szCs w:val="24"/>
        </w:rPr>
        <w:t>2</w:t>
      </w:r>
      <w:r w:rsidRPr="00F84F0B">
        <w:rPr>
          <w:rFonts w:ascii="GHEA Grapalat" w:hAnsi="GHEA Grapalat"/>
          <w:i w:val="0"/>
          <w:sz w:val="24"/>
          <w:szCs w:val="24"/>
        </w:rPr>
        <w:t>:00__ часов _</w:t>
      </w:r>
      <w:r w:rsidR="009C527D">
        <w:rPr>
          <w:rFonts w:ascii="Sylfaen" w:hAnsi="Sylfaen"/>
          <w:i w:val="0"/>
          <w:sz w:val="24"/>
          <w:szCs w:val="24"/>
        </w:rPr>
        <w:t>7</w:t>
      </w:r>
      <w:r w:rsidRPr="00F84F0B">
        <w:rPr>
          <w:rFonts w:ascii="GHEA Grapalat" w:hAnsi="GHEA Grapalat"/>
          <w:i w:val="0"/>
          <w:sz w:val="24"/>
          <w:szCs w:val="24"/>
        </w:rPr>
        <w:t xml:space="preserve">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827A46" w:rsidRPr="00F84F0B" w:rsidRDefault="00827A46" w:rsidP="00827A46">
      <w:pPr>
        <w:pStyle w:val="a3"/>
        <w:spacing w:line="240" w:lineRule="auto"/>
        <w:ind w:firstLine="567"/>
        <w:jc w:val="left"/>
        <w:rPr>
          <w:rFonts w:ascii="GHEA Grapalat" w:hAnsi="GHEA Grapalat"/>
          <w:i w:val="0"/>
          <w:sz w:val="24"/>
          <w:szCs w:val="24"/>
        </w:rPr>
      </w:pPr>
      <w:r w:rsidRPr="00F84F0B">
        <w:rPr>
          <w:rFonts w:ascii="GHEA Grapalat" w:hAnsi="GHEA Grapalat"/>
          <w:i w:val="0"/>
          <w:sz w:val="24"/>
          <w:szCs w:val="24"/>
        </w:rPr>
        <w:t xml:space="preserve">Заявки на процедуру необходимо подать по адресу: </w:t>
      </w:r>
      <w:r w:rsidR="00C67B4E" w:rsidRPr="00C67B4E">
        <w:rPr>
          <w:rFonts w:ascii="GHEA Grapalat" w:hAnsi="GHEA Grapalat"/>
          <w:i w:val="0"/>
          <w:sz w:val="24"/>
          <w:szCs w:val="24"/>
        </w:rPr>
        <w:t>Заявки на запрос котировок необходимо подать по адресу:</w:t>
      </w:r>
      <w:r w:rsidR="00E1218A" w:rsidRPr="00E1218A">
        <w:rPr>
          <w:rFonts w:ascii="GHEA Grapalat" w:hAnsi="GHEA Grapalat"/>
          <w:i w:val="0"/>
          <w:sz w:val="24"/>
          <w:szCs w:val="24"/>
        </w:rPr>
        <w:t xml:space="preserve"> </w:t>
      </w:r>
      <w:r w:rsidR="00E1218A" w:rsidRPr="006122C6">
        <w:rPr>
          <w:rFonts w:ascii="GHEA Grapalat" w:hAnsi="GHEA Grapalat"/>
          <w:i w:val="0"/>
          <w:sz w:val="24"/>
          <w:szCs w:val="24"/>
        </w:rPr>
        <w:t>г.</w:t>
      </w:r>
      <w:r w:rsidR="00E1218A" w:rsidRPr="009A2C2F">
        <w:rPr>
          <w:rFonts w:ascii="GHEA Grapalat" w:hAnsi="GHEA Grapalat"/>
          <w:i w:val="0"/>
          <w:sz w:val="24"/>
          <w:szCs w:val="24"/>
        </w:rPr>
        <w:t xml:space="preserve"> </w:t>
      </w:r>
      <w:r w:rsidR="00E1218A">
        <w:rPr>
          <w:rFonts w:ascii="GHEA Grapalat" w:hAnsi="GHEA Grapalat"/>
          <w:i w:val="0"/>
          <w:sz w:val="24"/>
          <w:szCs w:val="24"/>
        </w:rPr>
        <w:t>Каджаран</w:t>
      </w:r>
      <w:r w:rsidR="00E1218A" w:rsidRPr="006122C6">
        <w:rPr>
          <w:rFonts w:ascii="GHEA Grapalat" w:hAnsi="GHEA Grapalat"/>
          <w:i w:val="0"/>
          <w:sz w:val="24"/>
          <w:szCs w:val="24"/>
        </w:rPr>
        <w:t xml:space="preserve"> , ул. </w:t>
      </w:r>
      <w:r w:rsidR="00E1218A">
        <w:rPr>
          <w:rFonts w:ascii="GHEA Grapalat" w:hAnsi="GHEA Grapalat"/>
          <w:i w:val="0"/>
          <w:sz w:val="24"/>
          <w:szCs w:val="24"/>
        </w:rPr>
        <w:t>Ханджяна</w:t>
      </w:r>
      <w:r w:rsidR="00C67B4E" w:rsidRPr="00C67B4E">
        <w:rPr>
          <w:rFonts w:ascii="GHEA Grapalat" w:hAnsi="GHEA Grapalat"/>
          <w:i w:val="0"/>
          <w:sz w:val="24"/>
          <w:szCs w:val="24"/>
        </w:rPr>
        <w:t xml:space="preserve"> </w:t>
      </w:r>
      <w:r w:rsidR="001F1A8D" w:rsidRPr="001F1A8D">
        <w:rPr>
          <w:rFonts w:ascii="GHEA Grapalat" w:hAnsi="GHEA Grapalat"/>
          <w:i w:val="0"/>
          <w:sz w:val="24"/>
          <w:szCs w:val="24"/>
        </w:rPr>
        <w:t>7</w:t>
      </w:r>
      <w:r w:rsidR="00953BF3">
        <w:rPr>
          <w:rFonts w:ascii="GHEA Grapalat" w:hAnsi="GHEA Grapalat"/>
          <w:i w:val="0"/>
          <w:sz w:val="24"/>
          <w:szCs w:val="24"/>
          <w:lang w:val="hy-AM"/>
        </w:rPr>
        <w:t xml:space="preserve"> </w:t>
      </w:r>
      <w:r w:rsidRPr="00F84F0B">
        <w:rPr>
          <w:rFonts w:ascii="GHEA Grapalat" w:hAnsi="GHEA Grapalat"/>
          <w:i w:val="0"/>
          <w:sz w:val="24"/>
          <w:szCs w:val="24"/>
        </w:rPr>
        <w:t>в документарной форме, до  1</w:t>
      </w:r>
      <w:r w:rsidR="00E1218A">
        <w:rPr>
          <w:rFonts w:ascii="GHEA Grapalat" w:hAnsi="GHEA Grapalat"/>
          <w:i w:val="0"/>
          <w:sz w:val="24"/>
          <w:szCs w:val="24"/>
        </w:rPr>
        <w:t>2</w:t>
      </w:r>
      <w:r w:rsidRPr="00F84F0B">
        <w:rPr>
          <w:rFonts w:ascii="GHEA Grapalat" w:hAnsi="GHEA Grapalat"/>
          <w:i w:val="0"/>
          <w:sz w:val="24"/>
          <w:szCs w:val="24"/>
        </w:rPr>
        <w:t>:00   часов __</w:t>
      </w:r>
      <w:r w:rsidR="00E1218A">
        <w:rPr>
          <w:rFonts w:ascii="GHEA Grapalat" w:hAnsi="GHEA Grapalat"/>
          <w:i w:val="0"/>
          <w:sz w:val="24"/>
          <w:szCs w:val="24"/>
        </w:rPr>
        <w:t>7</w:t>
      </w:r>
      <w:r w:rsidRPr="00F84F0B">
        <w:rPr>
          <w:rFonts w:ascii="GHEA Grapalat" w:hAnsi="GHEA Grapalat"/>
          <w:i w:val="0"/>
          <w:sz w:val="24"/>
          <w:szCs w:val="24"/>
        </w:rPr>
        <w:t xml:space="preserve">_ дня с даты  опубликования настоящего объявления. Заявки могут быть поданы кроме армянского также на английском или русском языке. </w:t>
      </w:r>
    </w:p>
    <w:p w:rsidR="00E1218A"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Вскрытие заявок будет проводиться по адресу:</w:t>
      </w:r>
      <w:r w:rsidR="00C67B4E" w:rsidRPr="00C67B4E">
        <w:rPr>
          <w:rFonts w:ascii="GHEA Grapalat" w:hAnsi="GHEA Grapalat"/>
          <w:i w:val="0"/>
          <w:sz w:val="24"/>
          <w:szCs w:val="24"/>
        </w:rPr>
        <w:t xml:space="preserve"> Заявки на запрос котировок необходимо подать по </w:t>
      </w:r>
      <w:bookmarkStart w:id="3" w:name="_Hlk27572968"/>
      <w:r w:rsidR="00C67B4E" w:rsidRPr="00C67B4E">
        <w:rPr>
          <w:rFonts w:ascii="GHEA Grapalat" w:hAnsi="GHEA Grapalat"/>
          <w:i w:val="0"/>
          <w:sz w:val="24"/>
          <w:szCs w:val="24"/>
        </w:rPr>
        <w:t>адресу</w:t>
      </w:r>
      <w:r w:rsidR="00953BF3" w:rsidRPr="00953BF3">
        <w:rPr>
          <w:rFonts w:ascii="GHEA Grapalat" w:hAnsi="GHEA Grapalat"/>
          <w:i w:val="0"/>
          <w:sz w:val="24"/>
          <w:szCs w:val="24"/>
        </w:rPr>
        <w:t xml:space="preserve"> </w:t>
      </w:r>
      <w:r w:rsidR="00E1218A" w:rsidRPr="006122C6">
        <w:rPr>
          <w:rFonts w:ascii="GHEA Grapalat" w:hAnsi="GHEA Grapalat"/>
          <w:i w:val="0"/>
          <w:sz w:val="24"/>
          <w:szCs w:val="24"/>
        </w:rPr>
        <w:t>г.</w:t>
      </w:r>
      <w:r w:rsidR="00E1218A" w:rsidRPr="009A2C2F">
        <w:rPr>
          <w:rFonts w:ascii="GHEA Grapalat" w:hAnsi="GHEA Grapalat"/>
          <w:i w:val="0"/>
          <w:sz w:val="24"/>
          <w:szCs w:val="24"/>
        </w:rPr>
        <w:t xml:space="preserve"> </w:t>
      </w:r>
      <w:r w:rsidR="00E1218A">
        <w:rPr>
          <w:rFonts w:ascii="GHEA Grapalat" w:hAnsi="GHEA Grapalat"/>
          <w:i w:val="0"/>
          <w:sz w:val="24"/>
          <w:szCs w:val="24"/>
        </w:rPr>
        <w:t>Каджаран</w:t>
      </w:r>
      <w:r w:rsidR="00E1218A" w:rsidRPr="006122C6">
        <w:rPr>
          <w:rFonts w:ascii="GHEA Grapalat" w:hAnsi="GHEA Grapalat"/>
          <w:i w:val="0"/>
          <w:sz w:val="24"/>
          <w:szCs w:val="24"/>
        </w:rPr>
        <w:t xml:space="preserve"> , ул. </w:t>
      </w:r>
      <w:r w:rsidR="00E1218A">
        <w:rPr>
          <w:rFonts w:ascii="GHEA Grapalat" w:hAnsi="GHEA Grapalat"/>
          <w:i w:val="0"/>
          <w:sz w:val="24"/>
          <w:szCs w:val="24"/>
        </w:rPr>
        <w:t>Ханджяна</w:t>
      </w:r>
      <w:r w:rsidR="00E1218A" w:rsidRPr="006122C6">
        <w:rPr>
          <w:rFonts w:ascii="GHEA Grapalat" w:hAnsi="GHEA Grapalat"/>
          <w:i w:val="0"/>
          <w:sz w:val="24"/>
          <w:szCs w:val="24"/>
        </w:rPr>
        <w:t xml:space="preserve"> </w:t>
      </w:r>
      <w:r w:rsidR="00953BF3" w:rsidRPr="006122C6">
        <w:rPr>
          <w:rFonts w:ascii="GHEA Grapalat" w:hAnsi="GHEA Grapalat"/>
          <w:i w:val="0"/>
          <w:sz w:val="24"/>
          <w:szCs w:val="24"/>
        </w:rPr>
        <w:t xml:space="preserve">, </w:t>
      </w:r>
      <w:r w:rsidRPr="00F84F0B">
        <w:rPr>
          <w:rFonts w:ascii="GHEA Grapalat" w:hAnsi="GHEA Grapalat"/>
          <w:i w:val="0"/>
          <w:sz w:val="24"/>
          <w:szCs w:val="24"/>
        </w:rPr>
        <w:t xml:space="preserve"> в 1</w:t>
      </w:r>
      <w:r w:rsidR="00E1218A">
        <w:rPr>
          <w:rFonts w:ascii="GHEA Grapalat" w:hAnsi="GHEA Grapalat"/>
          <w:i w:val="0"/>
          <w:sz w:val="24"/>
          <w:szCs w:val="24"/>
        </w:rPr>
        <w:t>2</w:t>
      </w:r>
      <w:r w:rsidRPr="00F84F0B">
        <w:rPr>
          <w:rFonts w:ascii="GHEA Grapalat" w:hAnsi="GHEA Grapalat"/>
          <w:i w:val="0"/>
          <w:sz w:val="24"/>
          <w:szCs w:val="24"/>
        </w:rPr>
        <w:t xml:space="preserve">:00 часов,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w:t>
      </w:r>
      <w:r w:rsidR="00C67B4E" w:rsidRPr="00C67B4E">
        <w:rPr>
          <w:rFonts w:ascii="GHEA Grapalat" w:hAnsi="GHEA Grapalat"/>
          <w:i w:val="0"/>
          <w:sz w:val="24"/>
          <w:szCs w:val="24"/>
        </w:rPr>
        <w:t>2</w:t>
      </w:r>
      <w:r w:rsidR="00970E98" w:rsidRPr="00193130">
        <w:rPr>
          <w:rFonts w:ascii="GHEA Grapalat" w:hAnsi="GHEA Grapalat"/>
          <w:i w:val="0"/>
          <w:sz w:val="24"/>
          <w:szCs w:val="24"/>
        </w:rPr>
        <w:t>6</w:t>
      </w:r>
      <w:r w:rsidRPr="00F84F0B">
        <w:rPr>
          <w:rFonts w:ascii="GHEA Grapalat" w:hAnsi="GHEA Grapalat"/>
          <w:i w:val="0"/>
          <w:sz w:val="24"/>
          <w:szCs w:val="24"/>
        </w:rPr>
        <w:t xml:space="preserve">" "12" "2019". </w:t>
      </w:r>
    </w:p>
    <w:bookmarkEnd w:id="3"/>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настоящую </w:t>
      </w:r>
      <w:r w:rsidRPr="00F84F0B">
        <w:rPr>
          <w:rFonts w:ascii="GHEA Grapalat" w:hAnsi="GHEA Grapalat"/>
          <w:i w:val="0"/>
          <w:sz w:val="24"/>
          <w:szCs w:val="24"/>
        </w:rPr>
        <w:lastRenderedPageBreak/>
        <w:t xml:space="preserve">процедуру.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827A46" w:rsidRPr="00F84F0B" w:rsidRDefault="00827A46" w:rsidP="00827A46">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E1218A">
        <w:rPr>
          <w:rFonts w:ascii="GHEA Grapalat" w:hAnsi="GHEA Grapalat"/>
          <w:i w:val="0"/>
          <w:sz w:val="24"/>
          <w:szCs w:val="24"/>
        </w:rPr>
        <w:t>А</w:t>
      </w:r>
      <w:r w:rsidR="00EA70D6">
        <w:rPr>
          <w:rFonts w:ascii="GHEA Grapalat" w:hAnsi="GHEA Grapalat"/>
          <w:i w:val="0"/>
          <w:sz w:val="24"/>
          <w:szCs w:val="24"/>
        </w:rPr>
        <w:t>, Г</w:t>
      </w:r>
      <w:r w:rsidR="00E1218A">
        <w:rPr>
          <w:rFonts w:ascii="GHEA Grapalat" w:hAnsi="GHEA Grapalat"/>
          <w:i w:val="0"/>
          <w:sz w:val="24"/>
          <w:szCs w:val="24"/>
        </w:rPr>
        <w:t>риго</w:t>
      </w:r>
      <w:r w:rsidR="00EA70D6">
        <w:rPr>
          <w:rFonts w:ascii="GHEA Grapalat" w:hAnsi="GHEA Grapalat"/>
          <w:i w:val="0"/>
          <w:sz w:val="24"/>
          <w:szCs w:val="24"/>
        </w:rPr>
        <w:t>рян</w:t>
      </w:r>
    </w:p>
    <w:p w:rsidR="00827A46" w:rsidRPr="00F84F0B" w:rsidRDefault="00827A46" w:rsidP="00827A46">
      <w:pPr>
        <w:pStyle w:val="a3"/>
        <w:spacing w:line="240" w:lineRule="auto"/>
        <w:ind w:firstLine="0"/>
        <w:rPr>
          <w:rFonts w:ascii="GHEA Grapalat" w:hAnsi="GHEA Grapalat"/>
          <w:i w:val="0"/>
          <w:sz w:val="24"/>
          <w:szCs w:val="24"/>
        </w:rPr>
      </w:pPr>
      <w:r w:rsidRPr="00F84F0B">
        <w:rPr>
          <w:rFonts w:ascii="GHEA Grapalat" w:hAnsi="GHEA Grapalat"/>
          <w:i w:val="0"/>
          <w:sz w:val="24"/>
          <w:szCs w:val="24"/>
        </w:rPr>
        <w:t>Телефон                 0</w:t>
      </w:r>
      <w:r w:rsidR="00E1218A">
        <w:rPr>
          <w:rFonts w:ascii="GHEA Grapalat" w:hAnsi="GHEA Grapalat"/>
          <w:i w:val="0"/>
          <w:sz w:val="24"/>
          <w:szCs w:val="24"/>
        </w:rPr>
        <w:t>95-52-50-52</w:t>
      </w:r>
    </w:p>
    <w:p w:rsidR="00E1218A" w:rsidRPr="00E1218A" w:rsidRDefault="00827A46" w:rsidP="00E1218A">
      <w:pPr>
        <w:pStyle w:val="a3"/>
        <w:spacing w:line="240" w:lineRule="auto"/>
        <w:ind w:firstLine="0"/>
        <w:rPr>
          <w:rFonts w:ascii="GHEA Grapalat" w:hAnsi="GHEA Grapalat"/>
          <w:i w:val="0"/>
          <w:u w:val="single"/>
        </w:rPr>
      </w:pPr>
      <w:r w:rsidRPr="00F84F0B">
        <w:rPr>
          <w:rFonts w:ascii="GHEA Grapalat" w:hAnsi="GHEA Grapalat"/>
          <w:i w:val="0"/>
          <w:sz w:val="24"/>
          <w:szCs w:val="24"/>
        </w:rPr>
        <w:t xml:space="preserve">Электронная почта </w:t>
      </w:r>
      <w:bookmarkStart w:id="4" w:name="_Hlk27572883"/>
      <w:r w:rsidR="00E1218A" w:rsidRPr="006A6179">
        <w:rPr>
          <w:rFonts w:ascii="GHEA Grapalat" w:hAnsi="GHEA Grapalat"/>
          <w:i w:val="0"/>
        </w:rPr>
        <w:t xml:space="preserve">:      </w:t>
      </w:r>
      <w:r w:rsidR="00E1218A">
        <w:rPr>
          <w:rFonts w:ascii="GHEA Grapalat" w:hAnsi="GHEA Grapalat"/>
          <w:i w:val="0"/>
        </w:rPr>
        <w:t>grigoryan_arus</w:t>
      </w:r>
      <w:r w:rsidR="00E1218A" w:rsidRPr="00E1218A">
        <w:rPr>
          <w:rFonts w:ascii="GHEA Grapalat" w:hAnsi="GHEA Grapalat"/>
          <w:i w:val="0"/>
          <w:u w:val="single"/>
        </w:rPr>
        <w:t>@</w:t>
      </w:r>
      <w:r w:rsidR="00E1218A" w:rsidRPr="006A6179">
        <w:rPr>
          <w:rFonts w:ascii="GHEA Grapalat" w:hAnsi="GHEA Grapalat"/>
          <w:i w:val="0"/>
          <w:u w:val="single"/>
          <w:lang w:val="en-US"/>
        </w:rPr>
        <w:t>mail</w:t>
      </w:r>
      <w:r w:rsidR="00E1218A" w:rsidRPr="00E1218A">
        <w:rPr>
          <w:rFonts w:ascii="GHEA Grapalat" w:hAnsi="GHEA Grapalat"/>
          <w:i w:val="0"/>
          <w:u w:val="single"/>
        </w:rPr>
        <w:t>.</w:t>
      </w:r>
      <w:r w:rsidR="00E1218A" w:rsidRPr="006A6179">
        <w:rPr>
          <w:rFonts w:ascii="GHEA Grapalat" w:hAnsi="GHEA Grapalat"/>
          <w:i w:val="0"/>
          <w:u w:val="single"/>
          <w:lang w:val="en-US"/>
        </w:rPr>
        <w:t>ru</w:t>
      </w:r>
    </w:p>
    <w:bookmarkEnd w:id="4"/>
    <w:p w:rsidR="00827A46" w:rsidRPr="00F84F0B" w:rsidRDefault="00827A46" w:rsidP="00827A46">
      <w:pPr>
        <w:pStyle w:val="a3"/>
        <w:spacing w:line="240" w:lineRule="auto"/>
        <w:ind w:firstLine="0"/>
        <w:rPr>
          <w:rFonts w:ascii="GHEA Grapalat" w:hAnsi="GHEA Grapalat"/>
          <w:i w:val="0"/>
          <w:sz w:val="24"/>
          <w:szCs w:val="24"/>
        </w:rPr>
      </w:pPr>
    </w:p>
    <w:p w:rsidR="00827A46" w:rsidRPr="00F84F0B" w:rsidRDefault="00827A46" w:rsidP="00953BF3">
      <w:pPr>
        <w:pStyle w:val="a3"/>
        <w:ind w:firstLine="0"/>
        <w:rPr>
          <w:rFonts w:ascii="GHEA Grapalat" w:hAnsi="GHEA Grapalat"/>
          <w:i w:val="0"/>
          <w:sz w:val="24"/>
          <w:szCs w:val="24"/>
        </w:rPr>
      </w:pPr>
      <w:r w:rsidRPr="00F84F0B">
        <w:rPr>
          <w:rFonts w:ascii="GHEA Grapalat" w:hAnsi="GHEA Grapalat"/>
          <w:i w:val="0"/>
          <w:sz w:val="24"/>
          <w:szCs w:val="24"/>
        </w:rPr>
        <w:t xml:space="preserve">Заказчик   </w:t>
      </w:r>
      <w:bookmarkStart w:id="5" w:name="_Hlk27566452"/>
      <w:r w:rsidR="00E1218A">
        <w:rPr>
          <w:rFonts w:ascii="GHEA Grapalat" w:hAnsi="GHEA Grapalat"/>
          <w:i w:val="0"/>
          <w:sz w:val="24"/>
          <w:szCs w:val="24"/>
        </w:rPr>
        <w:t>С</w:t>
      </w:r>
      <w:r w:rsidR="00E1218A" w:rsidRPr="006122C6">
        <w:rPr>
          <w:rFonts w:ascii="GHEA Grapalat" w:hAnsi="GHEA Grapalat"/>
          <w:i w:val="0"/>
          <w:sz w:val="24"/>
          <w:szCs w:val="24"/>
        </w:rPr>
        <w:t>редн</w:t>
      </w:r>
      <w:r w:rsidR="00E1218A">
        <w:rPr>
          <w:rFonts w:ascii="GHEA Grapalat" w:hAnsi="GHEA Grapalat"/>
          <w:i w:val="0"/>
          <w:sz w:val="24"/>
          <w:szCs w:val="24"/>
        </w:rPr>
        <w:t>я</w:t>
      </w:r>
      <w:r w:rsidR="00E1218A" w:rsidRPr="006122C6">
        <w:rPr>
          <w:rFonts w:ascii="GHEA Grapalat" w:hAnsi="GHEA Grapalat"/>
          <w:i w:val="0"/>
          <w:sz w:val="24"/>
          <w:szCs w:val="24"/>
        </w:rPr>
        <w:t>я школ</w:t>
      </w:r>
      <w:r w:rsidR="00E1218A">
        <w:rPr>
          <w:rFonts w:ascii="GHEA Grapalat" w:hAnsi="GHEA Grapalat"/>
          <w:i w:val="0"/>
          <w:sz w:val="24"/>
          <w:szCs w:val="24"/>
        </w:rPr>
        <w:t>ар номер 1 города Каджарана Сюникского марза</w:t>
      </w:r>
      <w:bookmarkEnd w:id="5"/>
    </w:p>
    <w:p w:rsidR="00827A46" w:rsidRPr="0067529D" w:rsidRDefault="00827A46" w:rsidP="00827A46">
      <w:pPr>
        <w:pStyle w:val="a3"/>
        <w:spacing w:after="240" w:line="240" w:lineRule="auto"/>
        <w:ind w:left="1843" w:firstLine="0"/>
        <w:rPr>
          <w:rFonts w:ascii="GHEA Grapalat" w:hAnsi="GHEA Grapalat"/>
          <w:i w:val="0"/>
          <w:sz w:val="24"/>
          <w:szCs w:val="24"/>
        </w:rPr>
      </w:pPr>
    </w:p>
    <w:p w:rsidR="00915A97" w:rsidRPr="0067529D" w:rsidRDefault="00915A97" w:rsidP="00B46D58">
      <w:pPr>
        <w:pStyle w:val="a3"/>
        <w:widowControl w:val="0"/>
        <w:spacing w:after="160" w:line="240" w:lineRule="auto"/>
        <w:ind w:left="3969" w:firstLine="0"/>
        <w:rPr>
          <w:rFonts w:ascii="GHEA Grapalat" w:hAnsi="GHEA Grapalat"/>
          <w:i w:val="0"/>
          <w:sz w:val="24"/>
          <w:szCs w:val="24"/>
        </w:rPr>
      </w:pPr>
      <w:r w:rsidRPr="0067529D">
        <w:rPr>
          <w:rFonts w:ascii="GHEA Grapalat" w:hAnsi="GHEA Grapalat"/>
          <w:i w:val="0"/>
          <w:sz w:val="24"/>
          <w:szCs w:val="24"/>
        </w:rPr>
        <w:br w:type="page"/>
      </w:r>
    </w:p>
    <w:p w:rsidR="00096865" w:rsidRPr="00F84F0B" w:rsidRDefault="00096865" w:rsidP="00B46D58">
      <w:pPr>
        <w:pStyle w:val="aa"/>
        <w:widowControl w:val="0"/>
        <w:spacing w:after="160"/>
        <w:ind w:firstLine="567"/>
        <w:jc w:val="right"/>
        <w:rPr>
          <w:rFonts w:ascii="GHEA Grapalat" w:hAnsi="GHEA Grapalat" w:cs="Sylfaen"/>
          <w:i/>
        </w:rPr>
      </w:pPr>
      <w:r w:rsidRPr="00F84F0B">
        <w:rPr>
          <w:rFonts w:ascii="GHEA Grapalat" w:hAnsi="GHEA Grapalat"/>
          <w:i/>
        </w:rPr>
        <w:t>Утверждено</w:t>
      </w:r>
    </w:p>
    <w:p w:rsidR="00096865" w:rsidRPr="00F84F0B" w:rsidRDefault="0055554F" w:rsidP="00F7122E">
      <w:pPr>
        <w:pStyle w:val="a3"/>
        <w:widowControl w:val="0"/>
        <w:spacing w:after="160" w:line="240" w:lineRule="auto"/>
        <w:ind w:firstLine="0"/>
        <w:jc w:val="right"/>
        <w:rPr>
          <w:rFonts w:ascii="GHEA Grapalat" w:hAnsi="GHEA Grapalat"/>
          <w:i w:val="0"/>
        </w:rPr>
      </w:pPr>
      <w:r w:rsidRPr="00F84F0B">
        <w:rPr>
          <w:rFonts w:ascii="GHEA Grapalat" w:hAnsi="GHEA Grapalat"/>
        </w:rPr>
        <w:t>Решением Оценочной комиссии запроса котировок</w:t>
      </w:r>
      <w:r w:rsidR="001B32D9" w:rsidRPr="00F84F0B">
        <w:rPr>
          <w:rFonts w:ascii="GHEA Grapalat" w:hAnsi="GHEA Grapalat" w:cs="Sylfaen"/>
          <w:i w:val="0"/>
        </w:rPr>
        <w:br/>
      </w:r>
      <w:r w:rsidR="00096865" w:rsidRPr="00F84F0B">
        <w:rPr>
          <w:rFonts w:ascii="GHEA Grapalat" w:hAnsi="GHEA Grapalat"/>
          <w:i w:val="0"/>
        </w:rPr>
        <w:t xml:space="preserve">под кодом </w:t>
      </w:r>
      <w:r w:rsidR="00EA70D6" w:rsidRPr="006A6179">
        <w:rPr>
          <w:rFonts w:ascii="Arial" w:hAnsi="Arial" w:cs="Arial"/>
          <w:bCs/>
          <w:iCs/>
          <w:lang w:val="pt-BR"/>
        </w:rPr>
        <w:t>«</w:t>
      </w:r>
      <w:r w:rsidR="00EA70D6">
        <w:rPr>
          <w:rFonts w:ascii="Sylfaen" w:hAnsi="Sylfaen"/>
          <w:bCs/>
          <w:iCs/>
          <w:lang w:val="pt-BR"/>
        </w:rPr>
        <w:t>ՔԹՄ</w:t>
      </w:r>
      <w:r w:rsidR="00EA70D6" w:rsidRPr="006A6179">
        <w:rPr>
          <w:rFonts w:ascii="Sylfaen" w:hAnsi="Sylfaen"/>
          <w:bCs/>
          <w:iCs/>
          <w:lang w:val="pt-BR"/>
        </w:rPr>
        <w:t>ՄԴ-ԳՀԱՊՁԲ-20</w:t>
      </w:r>
      <w:r w:rsidR="00EA70D6" w:rsidRPr="006A6179">
        <w:rPr>
          <w:rFonts w:ascii="Sylfaen" w:hAnsi="Sylfaen"/>
          <w:bCs/>
          <w:iCs/>
          <w:lang w:val="af-ZA"/>
        </w:rPr>
        <w:t>/1</w:t>
      </w:r>
      <w:r w:rsidR="00EA70D6" w:rsidRPr="006A6179">
        <w:rPr>
          <w:rFonts w:ascii="Arial" w:hAnsi="Arial" w:cs="Arial"/>
          <w:bCs/>
          <w:iCs/>
          <w:lang w:val="pt-BR"/>
        </w:rPr>
        <w:t>»</w:t>
      </w:r>
      <w:r w:rsidR="00EA70D6" w:rsidRPr="006A6179">
        <w:rPr>
          <w:rFonts w:ascii="Arial Armenian" w:hAnsi="Arial Armenian"/>
          <w:bCs/>
          <w:iCs/>
          <w:lang w:val="pt-BR"/>
        </w:rPr>
        <w:t xml:space="preserve"> </w:t>
      </w:r>
      <w:r w:rsidR="00EA70D6" w:rsidRPr="006A6179">
        <w:rPr>
          <w:rFonts w:ascii="Miriam" w:hAnsi="Miriam" w:cs="Miriam"/>
          <w:i w:val="0"/>
          <w:u w:val="single"/>
          <w:lang w:val="af-ZA"/>
        </w:rPr>
        <w:t xml:space="preserve">        </w:t>
      </w:r>
      <w:r w:rsidR="001B32D9" w:rsidRPr="00F84F0B">
        <w:rPr>
          <w:rFonts w:ascii="GHEA Grapalat" w:hAnsi="GHEA Grapalat" w:cs="Times Armenian"/>
        </w:rPr>
        <w:br/>
      </w:r>
      <w:r w:rsidR="00A46F92" w:rsidRPr="00F84F0B">
        <w:rPr>
          <w:rFonts w:ascii="GHEA Grapalat" w:hAnsi="GHEA Grapalat"/>
        </w:rPr>
        <w:t xml:space="preserve">№ </w:t>
      </w:r>
      <w:r w:rsidR="003E38BC">
        <w:rPr>
          <w:rFonts w:ascii="Sylfaen" w:hAnsi="Sylfaen"/>
          <w:lang w:val="hy-AM"/>
        </w:rPr>
        <w:t>1</w:t>
      </w:r>
      <w:r w:rsidRPr="00F84F0B">
        <w:rPr>
          <w:rFonts w:ascii="Sylfaen" w:hAnsi="Sylfaen"/>
          <w:lang w:val="hy-AM"/>
        </w:rPr>
        <w:t xml:space="preserve"> </w:t>
      </w:r>
      <w:r w:rsidR="00096865" w:rsidRPr="00F84F0B">
        <w:rPr>
          <w:rFonts w:ascii="GHEA Grapalat" w:hAnsi="GHEA Grapalat"/>
        </w:rPr>
        <w:t xml:space="preserve"> от </w:t>
      </w:r>
      <w:r w:rsidR="004638D0" w:rsidRPr="00F84F0B">
        <w:rPr>
          <w:rFonts w:ascii="GHEA Grapalat" w:hAnsi="GHEA Grapalat"/>
        </w:rPr>
        <w:t>"</w:t>
      </w:r>
      <w:r w:rsidR="003E38BC">
        <w:rPr>
          <w:rFonts w:ascii="Sylfaen" w:hAnsi="Sylfaen"/>
          <w:lang w:val="hy-AM"/>
        </w:rPr>
        <w:t>1</w:t>
      </w:r>
      <w:r w:rsidR="00EA70D6">
        <w:rPr>
          <w:rFonts w:ascii="Sylfaen" w:hAnsi="Sylfaen"/>
        </w:rPr>
        <w:t>6</w:t>
      </w:r>
      <w:r w:rsidR="004638D0" w:rsidRPr="00F84F0B">
        <w:rPr>
          <w:rFonts w:ascii="GHEA Grapalat" w:hAnsi="GHEA Grapalat"/>
        </w:rPr>
        <w:t>" "1</w:t>
      </w:r>
      <w:r w:rsidR="004638D0" w:rsidRPr="00F84F0B">
        <w:rPr>
          <w:rFonts w:ascii="Sylfaen" w:hAnsi="Sylfaen"/>
          <w:lang w:val="hy-AM"/>
        </w:rPr>
        <w:t>2</w:t>
      </w:r>
      <w:r w:rsidR="004638D0" w:rsidRPr="00F84F0B">
        <w:rPr>
          <w:rFonts w:ascii="GHEA Grapalat" w:hAnsi="GHEA Grapalat"/>
        </w:rPr>
        <w:t>" 2019</w:t>
      </w:r>
      <w:r w:rsidR="00096865" w:rsidRPr="00F84F0B">
        <w:rPr>
          <w:rFonts w:ascii="GHEA Grapalat" w:hAnsi="GHEA Grapalat"/>
        </w:rPr>
        <w:t>.</w:t>
      </w:r>
    </w:p>
    <w:p w:rsidR="00096865" w:rsidRPr="00F84F0B" w:rsidRDefault="00096865" w:rsidP="00B46D58">
      <w:pPr>
        <w:pStyle w:val="aa"/>
        <w:widowControl w:val="0"/>
        <w:spacing w:after="160"/>
        <w:ind w:right="-7" w:firstLine="567"/>
        <w:jc w:val="center"/>
        <w:rPr>
          <w:rFonts w:ascii="GHEA Grapalat" w:hAnsi="GHEA Grapalat"/>
        </w:rPr>
      </w:pPr>
    </w:p>
    <w:p w:rsidR="00096865" w:rsidRPr="00F84F0B" w:rsidRDefault="00096865" w:rsidP="00B46D58">
      <w:pPr>
        <w:pStyle w:val="aa"/>
        <w:widowControl w:val="0"/>
        <w:spacing w:after="160"/>
        <w:ind w:right="-7" w:firstLine="567"/>
        <w:jc w:val="center"/>
        <w:rPr>
          <w:rFonts w:ascii="GHEA Grapalat" w:hAnsi="GHEA Grapalat"/>
        </w:rPr>
      </w:pPr>
    </w:p>
    <w:p w:rsidR="000763E5" w:rsidRPr="00F84F0B" w:rsidRDefault="00EA70D6" w:rsidP="00B46D58">
      <w:pPr>
        <w:pStyle w:val="aa"/>
        <w:widowControl w:val="0"/>
        <w:spacing w:after="160"/>
        <w:ind w:right="-7" w:firstLine="567"/>
        <w:jc w:val="center"/>
        <w:rPr>
          <w:rFonts w:ascii="GHEA Grapalat" w:hAnsi="GHEA Grapalat"/>
        </w:rPr>
      </w:pPr>
      <w:bookmarkStart w:id="6" w:name="_Hlk27572483"/>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p>
    <w:p w:rsidR="000763E5" w:rsidRPr="00F84F0B" w:rsidRDefault="000763E5" w:rsidP="00B46D58">
      <w:pPr>
        <w:pStyle w:val="aa"/>
        <w:widowControl w:val="0"/>
        <w:spacing w:after="160"/>
        <w:ind w:right="-7" w:firstLine="567"/>
        <w:jc w:val="center"/>
        <w:rPr>
          <w:rFonts w:ascii="GHEA Grapalat" w:hAnsi="GHEA Grapalat"/>
        </w:rPr>
      </w:pPr>
    </w:p>
    <w:bookmarkEnd w:id="6"/>
    <w:p w:rsidR="00096865" w:rsidRPr="003E38BC" w:rsidRDefault="000763E5" w:rsidP="00B46D58">
      <w:pPr>
        <w:pStyle w:val="aa"/>
        <w:widowControl w:val="0"/>
        <w:spacing w:after="160"/>
        <w:ind w:right="-7" w:firstLine="567"/>
        <w:jc w:val="center"/>
        <w:rPr>
          <w:rFonts w:ascii="GHEA Grapalat" w:hAnsi="GHEA Grapalat"/>
        </w:rPr>
      </w:pPr>
      <w:r w:rsidRPr="00F84F0B">
        <w:rPr>
          <w:rFonts w:ascii="GHEA Grapalat" w:hAnsi="GHEA Grapalat"/>
        </w:rPr>
        <w:t>ПРИГЛАШЕНИ</w:t>
      </w:r>
      <w:r w:rsidR="00096865" w:rsidRPr="00F84F0B">
        <w:rPr>
          <w:rFonts w:ascii="GHEA Grapalat" w:hAnsi="GHEA Grapalat"/>
        </w:rPr>
        <w:t>Е</w:t>
      </w:r>
    </w:p>
    <w:p w:rsidR="00096865" w:rsidRPr="003E38BC" w:rsidRDefault="00096865" w:rsidP="00B46D58">
      <w:pPr>
        <w:pStyle w:val="aa"/>
        <w:widowControl w:val="0"/>
        <w:spacing w:after="160"/>
        <w:ind w:right="-7" w:firstLine="567"/>
        <w:jc w:val="center"/>
        <w:rPr>
          <w:rFonts w:ascii="GHEA Grapalat" w:hAnsi="GHEA Grapalat"/>
        </w:rPr>
      </w:pPr>
    </w:p>
    <w:p w:rsidR="00096865" w:rsidRPr="003E38BC" w:rsidRDefault="00096865" w:rsidP="00B46D58">
      <w:pPr>
        <w:pStyle w:val="aa"/>
        <w:widowControl w:val="0"/>
        <w:spacing w:after="160"/>
        <w:ind w:right="-7" w:firstLine="567"/>
        <w:jc w:val="center"/>
        <w:rPr>
          <w:rFonts w:ascii="GHEA Grapalat" w:hAnsi="GHEA Grapalat"/>
        </w:rPr>
      </w:pPr>
    </w:p>
    <w:p w:rsidR="004638D0" w:rsidRPr="00F84F0B" w:rsidRDefault="004638D0" w:rsidP="004638D0">
      <w:pPr>
        <w:pStyle w:val="aa"/>
        <w:widowControl w:val="0"/>
        <w:spacing w:after="160"/>
        <w:ind w:right="-7" w:firstLine="567"/>
        <w:jc w:val="center"/>
        <w:rPr>
          <w:rFonts w:ascii="GHEA Grapalat" w:hAnsi="GHEA Grapalat"/>
        </w:rPr>
      </w:pPr>
      <w:r w:rsidRPr="00F84F0B">
        <w:rPr>
          <w:rFonts w:ascii="GHEA Grapalat" w:hAnsi="GHEA Grapalat"/>
        </w:rPr>
        <w:t xml:space="preserve">НА ЗАПРОС КОТИРОВОК, ОБЪЯВЛЕННЫЙ С ЦЕЛЬЮ ПРИОБРЕТЕНИЯ </w:t>
      </w:r>
      <w:r w:rsidR="003E38BC" w:rsidRPr="00F84F0B">
        <w:rPr>
          <w:rFonts w:ascii="GHEA Grapalat" w:hAnsi="GHEA Grapalat"/>
        </w:rPr>
        <w:t xml:space="preserve">пищевой продукт </w:t>
      </w:r>
      <w:r w:rsidRPr="00F84F0B">
        <w:rPr>
          <w:rFonts w:ascii="GHEA Grapalat" w:hAnsi="GHEA Grapalat"/>
        </w:rPr>
        <w:t>для нужди</w:t>
      </w:r>
      <w:r w:rsidR="00EA70D6" w:rsidRPr="00EA70D6">
        <w:rPr>
          <w:rFonts w:ascii="GHEA Grapalat" w:hAnsi="GHEA Grapalat"/>
          <w:i/>
        </w:rPr>
        <w:t xml:space="preserve"> </w:t>
      </w:r>
      <w:bookmarkStart w:id="7" w:name="_Hlk27572443"/>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Pr="00F84F0B">
        <w:rPr>
          <w:rFonts w:ascii="GHEA Grapalat" w:hAnsi="GHEA Grapalat"/>
        </w:rPr>
        <w:t xml:space="preserve"> </w:t>
      </w:r>
      <w:r w:rsidR="00B11493" w:rsidRPr="0067529D">
        <w:rPr>
          <w:rFonts w:ascii="GHEA Grapalat" w:hAnsi="GHEA Grapalat"/>
        </w:rPr>
        <w:t>РА</w:t>
      </w:r>
      <w:r w:rsidRPr="00F84F0B">
        <w:rPr>
          <w:rFonts w:ascii="GHEA Grapalat" w:hAnsi="GHEA Grapalat"/>
        </w:rPr>
        <w:t xml:space="preserve"> </w:t>
      </w:r>
      <w:bookmarkEnd w:id="7"/>
    </w:p>
    <w:p w:rsidR="004638D0" w:rsidRPr="00F84F0B" w:rsidRDefault="004638D0" w:rsidP="004638D0">
      <w:pPr>
        <w:pStyle w:val="aa"/>
        <w:widowControl w:val="0"/>
        <w:spacing w:after="160"/>
        <w:ind w:right="-7"/>
        <w:jc w:val="center"/>
        <w:rPr>
          <w:rFonts w:ascii="GHEA Grapalat" w:hAnsi="GHEA Grapalat"/>
        </w:rPr>
      </w:pPr>
    </w:p>
    <w:p w:rsidR="00CE0D95" w:rsidRPr="00F84F0B" w:rsidRDefault="00CE0D95" w:rsidP="004638D0">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3163BF" w:rsidRPr="00C83398" w:rsidRDefault="003163BF" w:rsidP="003E38BC">
      <w:pPr>
        <w:pStyle w:val="aa"/>
        <w:widowControl w:val="0"/>
        <w:spacing w:after="160"/>
        <w:ind w:right="-7" w:firstLine="567"/>
        <w:jc w:val="center"/>
        <w:rPr>
          <w:rFonts w:ascii="GHEA Grapalat" w:hAnsi="GHEA Grapalat"/>
        </w:rPr>
      </w:pPr>
      <w:r w:rsidRPr="00C83398">
        <w:rPr>
          <w:rFonts w:ascii="GHEA Grapalat" w:hAnsi="GHEA Grapalat"/>
        </w:rPr>
        <w:t xml:space="preserve">НА ЗАПРОС КОТИРОВОК, ОБЪЯВЛЕННЫЙ С ЦЕЛЬЮ ПРИОБРЕТЕНИЯ </w:t>
      </w:r>
      <w:r w:rsidR="00895C33" w:rsidRPr="00F84F0B">
        <w:rPr>
          <w:rFonts w:ascii="GHEA Grapalat" w:hAnsi="GHEA Grapalat"/>
        </w:rPr>
        <w:t xml:space="preserve">пищевой продукт </w:t>
      </w:r>
      <w:r w:rsidRPr="00C83398">
        <w:rPr>
          <w:rFonts w:ascii="GHEA Grapalat" w:hAnsi="GHEA Grapalat"/>
        </w:rPr>
        <w:t xml:space="preserve">для нужди  </w:t>
      </w:r>
      <w:bookmarkStart w:id="8" w:name="_Hlk27572612"/>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00193130" w:rsidRPr="00193130">
        <w:rPr>
          <w:rFonts w:ascii="GHEA Grapalat" w:hAnsi="GHEA Grapalat"/>
          <w:i/>
        </w:rPr>
        <w:t xml:space="preserve"> </w:t>
      </w:r>
      <w:r w:rsidR="00193130">
        <w:rPr>
          <w:rFonts w:ascii="GHEA Grapalat" w:hAnsi="GHEA Grapalat"/>
        </w:rPr>
        <w:t>РА</w:t>
      </w:r>
      <w:r w:rsidR="00EA70D6" w:rsidRPr="006122C6">
        <w:rPr>
          <w:rFonts w:ascii="GHEA Grapalat" w:hAnsi="GHEA Grapalat"/>
          <w:i/>
        </w:rPr>
        <w:t xml:space="preserve"> </w:t>
      </w:r>
    </w:p>
    <w:bookmarkEnd w:id="8"/>
    <w:p w:rsidR="003163BF" w:rsidRPr="009044F1" w:rsidRDefault="003163BF" w:rsidP="003163BF">
      <w:pPr>
        <w:pStyle w:val="aa"/>
        <w:widowControl w:val="0"/>
        <w:spacing w:after="160"/>
        <w:ind w:right="-7"/>
        <w:jc w:val="center"/>
        <w:rPr>
          <w:rFonts w:ascii="GHEA Grapalat" w:hAnsi="GHEA Grapalat"/>
        </w:rPr>
      </w:pPr>
    </w:p>
    <w:p w:rsidR="003163BF" w:rsidRPr="0000105F" w:rsidRDefault="003163BF" w:rsidP="003163BF">
      <w:pPr>
        <w:pStyle w:val="aa"/>
        <w:widowControl w:val="0"/>
        <w:spacing w:after="160"/>
        <w:ind w:right="-7"/>
        <w:jc w:val="center"/>
        <w:rPr>
          <w:rFonts w:ascii="GHEA Grapalat" w:hAnsi="GHEA Grapalat"/>
          <w:highlight w:val="yellow"/>
        </w:rPr>
      </w:pPr>
    </w:p>
    <w:p w:rsidR="00160AE4" w:rsidRPr="003A1EBB" w:rsidRDefault="00160AE4" w:rsidP="00B46D58">
      <w:pPr>
        <w:widowControl w:val="0"/>
        <w:spacing w:after="160"/>
        <w:ind w:firstLine="567"/>
        <w:jc w:val="center"/>
        <w:rPr>
          <w:rFonts w:ascii="GHEA Grapalat" w:hAnsi="GHEA Grapalat"/>
        </w:rPr>
      </w:pPr>
    </w:p>
    <w:p w:rsidR="003163BF" w:rsidRPr="00AA5BD2" w:rsidRDefault="003163BF" w:rsidP="003163BF">
      <w:pPr>
        <w:widowControl w:val="0"/>
        <w:spacing w:after="160" w:line="360" w:lineRule="auto"/>
        <w:jc w:val="center"/>
        <w:rPr>
          <w:rFonts w:ascii="GHEA Grapalat" w:hAnsi="GHEA Grapalat" w:cs="Sylfaen"/>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3E38BC" w:rsidRDefault="003163BF" w:rsidP="00EC1097">
      <w:pPr>
        <w:pStyle w:val="a3"/>
        <w:widowControl w:val="0"/>
        <w:spacing w:after="160" w:line="240" w:lineRule="auto"/>
        <w:ind w:firstLine="0"/>
        <w:rPr>
          <w:rFonts w:ascii="GHEA Grapalat" w:hAnsi="GHEA Grapalat"/>
          <w:i w:val="0"/>
          <w:sz w:val="24"/>
          <w:szCs w:val="24"/>
        </w:rPr>
      </w:pPr>
      <w:r>
        <w:rPr>
          <w:rFonts w:ascii="GHEA Grapalat" w:hAnsi="GHEA Grapalat"/>
          <w:i w:val="0"/>
          <w:sz w:val="24"/>
          <w:szCs w:val="24"/>
        </w:rPr>
        <w:t xml:space="preserve">            </w:t>
      </w:r>
      <w:r w:rsidR="00E17B7F" w:rsidRPr="003163BF">
        <w:rPr>
          <w:rFonts w:ascii="GHEA Grapalat" w:hAnsi="GHEA Grapalat"/>
          <w:i w:val="0"/>
          <w:sz w:val="24"/>
          <w:szCs w:val="24"/>
        </w:rPr>
        <w:t xml:space="preserve">  </w:t>
      </w:r>
      <w:r w:rsidR="00096865" w:rsidRPr="003163BF">
        <w:rPr>
          <w:rFonts w:ascii="GHEA Grapalat" w:hAnsi="GHEA Grapalat"/>
          <w:i w:val="0"/>
          <w:sz w:val="24"/>
          <w:szCs w:val="24"/>
        </w:rPr>
        <w:t xml:space="preserve">Настоящее Приглашение предоставляется в дополнение к объявлению об </w:t>
      </w:r>
      <w:r w:rsidR="001D04B2" w:rsidRPr="001D04B2">
        <w:rPr>
          <w:rFonts w:ascii="GHEA Grapalat" w:hAnsi="GHEA Grapalat"/>
          <w:i w:val="0"/>
          <w:sz w:val="24"/>
          <w:szCs w:val="24"/>
        </w:rPr>
        <w:t>запросе котировок</w:t>
      </w:r>
      <w:r w:rsidR="00096865" w:rsidRPr="003163BF">
        <w:rPr>
          <w:rFonts w:ascii="GHEA Grapalat" w:hAnsi="GHEA Grapalat"/>
          <w:i w:val="0"/>
          <w:sz w:val="24"/>
          <w:szCs w:val="24"/>
        </w:rPr>
        <w:t xml:space="preserve">, проводимом под </w:t>
      </w:r>
      <w:r w:rsidR="00096865" w:rsidRPr="00C83398">
        <w:rPr>
          <w:rFonts w:ascii="GHEA Grapalat" w:hAnsi="GHEA Grapalat"/>
          <w:i w:val="0"/>
          <w:sz w:val="24"/>
          <w:szCs w:val="24"/>
        </w:rPr>
        <w:t>кодом</w:t>
      </w:r>
      <w:r w:rsidR="00EA70D6">
        <w:rPr>
          <w:rFonts w:ascii="GHEA Grapalat" w:hAnsi="GHEA Grapalat"/>
          <w:i w:val="0"/>
          <w:sz w:val="24"/>
          <w:szCs w:val="24"/>
        </w:rPr>
        <w:t xml:space="preserve"> </w:t>
      </w:r>
      <w:bookmarkStart w:id="9" w:name="_Hlk27572696"/>
      <w:r w:rsidR="00EA70D6" w:rsidRPr="006A6179">
        <w:rPr>
          <w:rFonts w:ascii="Arial" w:hAnsi="Arial" w:cs="Arial"/>
          <w:bCs/>
          <w:iCs/>
          <w:lang w:val="pt-BR"/>
        </w:rPr>
        <w:t>«</w:t>
      </w:r>
      <w:r w:rsidR="00EA70D6">
        <w:rPr>
          <w:rFonts w:ascii="Sylfaen" w:hAnsi="Sylfaen"/>
          <w:bCs/>
          <w:iCs/>
          <w:lang w:val="pt-BR"/>
        </w:rPr>
        <w:t>ՔԹՄ</w:t>
      </w:r>
      <w:r w:rsidR="00EA70D6" w:rsidRPr="006A6179">
        <w:rPr>
          <w:rFonts w:ascii="Sylfaen" w:hAnsi="Sylfaen"/>
          <w:bCs/>
          <w:iCs/>
          <w:lang w:val="pt-BR"/>
        </w:rPr>
        <w:t>ՄԴ-ԳՀԱՊՁԲ-20</w:t>
      </w:r>
      <w:r w:rsidR="00EA70D6" w:rsidRPr="006A6179">
        <w:rPr>
          <w:rFonts w:ascii="Sylfaen" w:hAnsi="Sylfaen"/>
          <w:bCs/>
          <w:iCs/>
          <w:lang w:val="af-ZA"/>
        </w:rPr>
        <w:t>/1</w:t>
      </w:r>
      <w:r w:rsidR="00EA70D6" w:rsidRPr="006A6179">
        <w:rPr>
          <w:rFonts w:ascii="Arial" w:hAnsi="Arial" w:cs="Arial"/>
          <w:bCs/>
          <w:iCs/>
          <w:lang w:val="pt-BR"/>
        </w:rPr>
        <w:t>»</w:t>
      </w:r>
      <w:bookmarkEnd w:id="9"/>
      <w:r w:rsidR="00EA70D6" w:rsidRPr="006A6179">
        <w:rPr>
          <w:rFonts w:ascii="Arial Armenian" w:hAnsi="Arial Armenian"/>
          <w:bCs/>
          <w:iCs/>
          <w:lang w:val="pt-BR"/>
        </w:rPr>
        <w:t xml:space="preserve"> </w:t>
      </w:r>
      <w:r w:rsidR="00EA70D6" w:rsidRPr="006A6179">
        <w:rPr>
          <w:rFonts w:ascii="Miriam" w:hAnsi="Miriam" w:cs="Miriam"/>
          <w:i w:val="0"/>
          <w:u w:val="single"/>
          <w:lang w:val="af-ZA"/>
        </w:rPr>
        <w:t xml:space="preserve">    </w:t>
      </w:r>
      <w:r w:rsidR="003E38BC" w:rsidRPr="003E38BC">
        <w:rPr>
          <w:rFonts w:ascii="GHEA Grapalat" w:hAnsi="GHEA Grapalat"/>
          <w:i w:val="0"/>
          <w:sz w:val="24"/>
          <w:szCs w:val="24"/>
        </w:rPr>
        <w:t xml:space="preserve"> </w:t>
      </w:r>
      <w:r w:rsidR="00096865" w:rsidRPr="003E38BC">
        <w:rPr>
          <w:rFonts w:ascii="GHEA Grapalat" w:hAnsi="GHEA Grapalat"/>
          <w:i w:val="0"/>
          <w:sz w:val="24"/>
          <w:szCs w:val="24"/>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A70D6" w:rsidRDefault="00A81DD5" w:rsidP="00EA70D6">
      <w:pPr>
        <w:pStyle w:val="a3"/>
        <w:spacing w:line="240" w:lineRule="auto"/>
        <w:ind w:firstLine="0"/>
        <w:rPr>
          <w:rFonts w:ascii="GHEA Grapalat" w:hAnsi="GHEA Grapalat"/>
          <w:i w:val="0"/>
          <w:u w:val="single"/>
        </w:rPr>
      </w:pPr>
      <w:r w:rsidRPr="009044F1">
        <w:rPr>
          <w:rFonts w:ascii="GHEA Grapalat" w:hAnsi="GHEA Grapalat"/>
          <w:sz w:val="24"/>
          <w:szCs w:val="24"/>
        </w:rPr>
        <w:t>Адрес электронной почты секретаря оценочной комиссии</w:t>
      </w:r>
      <w:r w:rsidR="00EA70D6" w:rsidRPr="00EA70D6">
        <w:rPr>
          <w:rFonts w:ascii="GHEA Grapalat" w:hAnsi="GHEA Grapalat"/>
          <w:i w:val="0"/>
        </w:rPr>
        <w:t xml:space="preserve"> </w:t>
      </w:r>
      <w:r w:rsidR="00EA70D6">
        <w:rPr>
          <w:rFonts w:ascii="GHEA Grapalat" w:hAnsi="GHEA Grapalat"/>
          <w:i w:val="0"/>
        </w:rPr>
        <w:t>grigoryan_arus</w:t>
      </w:r>
      <w:r w:rsidR="00EA70D6" w:rsidRPr="00EA70D6">
        <w:rPr>
          <w:rFonts w:ascii="GHEA Grapalat" w:hAnsi="GHEA Grapalat"/>
          <w:i w:val="0"/>
          <w:u w:val="single"/>
        </w:rPr>
        <w:t>@</w:t>
      </w:r>
      <w:r w:rsidR="00EA70D6" w:rsidRPr="006A6179">
        <w:rPr>
          <w:rFonts w:ascii="GHEA Grapalat" w:hAnsi="GHEA Grapalat"/>
          <w:i w:val="0"/>
          <w:u w:val="single"/>
          <w:lang w:val="en-US"/>
        </w:rPr>
        <w:t>mail</w:t>
      </w:r>
      <w:r w:rsidR="00EA70D6" w:rsidRPr="00EA70D6">
        <w:rPr>
          <w:rFonts w:ascii="GHEA Grapalat" w:hAnsi="GHEA Grapalat"/>
          <w:i w:val="0"/>
          <w:u w:val="single"/>
        </w:rPr>
        <w:t>.</w:t>
      </w:r>
      <w:r w:rsidR="00EA70D6" w:rsidRPr="006A6179">
        <w:rPr>
          <w:rFonts w:ascii="GHEA Grapalat" w:hAnsi="GHEA Grapalat"/>
          <w:i w:val="0"/>
          <w:u w:val="single"/>
          <w:lang w:val="en-US"/>
        </w:rPr>
        <w:t>r</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43653" w:rsidRPr="00447AFD" w:rsidRDefault="00743653" w:rsidP="00743653">
      <w:pPr>
        <w:widowControl w:val="0"/>
        <w:spacing w:after="160"/>
        <w:jc w:val="center"/>
        <w:rPr>
          <w:rFonts w:ascii="GHEA Grapalat" w:hAnsi="GHEA Grapalat" w:cs="Sylfaen"/>
          <w:b/>
        </w:rPr>
      </w:pPr>
      <w:r w:rsidRPr="00447AFD">
        <w:rPr>
          <w:rFonts w:ascii="GHEA Grapalat" w:hAnsi="GHEA Grapalat"/>
          <w:b/>
        </w:rPr>
        <w:t>1. ХАРАКТЕРИСТИКА ПРЕДМЕТА ЗАКУПКИ</w:t>
      </w:r>
    </w:p>
    <w:p w:rsidR="00EA70D6" w:rsidRPr="00F84F0B" w:rsidRDefault="00743653" w:rsidP="00EA70D6">
      <w:pPr>
        <w:pStyle w:val="aa"/>
        <w:widowControl w:val="0"/>
        <w:spacing w:after="160"/>
        <w:ind w:right="-7" w:firstLine="567"/>
        <w:jc w:val="center"/>
        <w:rPr>
          <w:rFonts w:ascii="GHEA Grapalat" w:hAnsi="GHEA Grapalat"/>
        </w:rPr>
      </w:pPr>
      <w:r w:rsidRPr="00447AFD">
        <w:rPr>
          <w:rFonts w:ascii="GHEA Grapalat" w:hAnsi="GHEA Grapalat"/>
        </w:rPr>
        <w:t>1.1.</w:t>
      </w:r>
      <w:r w:rsidRPr="00447AFD">
        <w:rPr>
          <w:rFonts w:ascii="GHEA Grapalat" w:hAnsi="GHEA Grapalat"/>
        </w:rPr>
        <w:tab/>
        <w:t>Предметом закупки является приобретение пищевой продукт (далее — также товар) для нужд</w:t>
      </w:r>
      <w:r w:rsidR="00604DA9">
        <w:rPr>
          <w:rFonts w:ascii="GHEA Grapalat" w:hAnsi="GHEA Grapalat"/>
          <w:lang w:val="hy-AM"/>
        </w:rPr>
        <w:t xml:space="preserve">  </w:t>
      </w:r>
      <w:r w:rsidR="00EA70D6">
        <w:rPr>
          <w:rFonts w:ascii="GHEA Grapalat" w:hAnsi="GHEA Grapalat"/>
          <w:i/>
        </w:rPr>
        <w:t>С</w:t>
      </w:r>
      <w:r w:rsidR="00EA70D6" w:rsidRPr="006122C6">
        <w:rPr>
          <w:rFonts w:ascii="GHEA Grapalat" w:hAnsi="GHEA Grapalat"/>
          <w:i/>
        </w:rPr>
        <w:t>редн</w:t>
      </w:r>
      <w:r w:rsidR="00EA70D6">
        <w:rPr>
          <w:rFonts w:ascii="GHEA Grapalat" w:hAnsi="GHEA Grapalat"/>
          <w:i/>
        </w:rPr>
        <w:t>я</w:t>
      </w:r>
      <w:r w:rsidR="00EA70D6" w:rsidRPr="006122C6">
        <w:rPr>
          <w:rFonts w:ascii="GHEA Grapalat" w:hAnsi="GHEA Grapalat"/>
          <w:i/>
        </w:rPr>
        <w:t>я школ</w:t>
      </w:r>
      <w:r w:rsidR="00EA70D6">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p>
    <w:p w:rsidR="00EA70D6" w:rsidRPr="00F84F0B" w:rsidRDefault="00EA70D6" w:rsidP="00EA70D6">
      <w:pPr>
        <w:pStyle w:val="aa"/>
        <w:widowControl w:val="0"/>
        <w:spacing w:after="160"/>
        <w:ind w:right="-7" w:firstLine="567"/>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ар номер 1 города Каджарана Сюникского марза</w:t>
      </w:r>
      <w:r w:rsidR="00B11493" w:rsidRPr="00B11493">
        <w:rPr>
          <w:rFonts w:ascii="GHEA Grapalat" w:hAnsi="GHEA Grapalat"/>
        </w:rPr>
        <w:t xml:space="preserve"> </w:t>
      </w:r>
      <w:r w:rsidR="00B11493" w:rsidRPr="0067529D">
        <w:rPr>
          <w:rFonts w:ascii="GHEA Grapalat" w:hAnsi="GHEA Grapalat"/>
        </w:rPr>
        <w:t>РА</w:t>
      </w:r>
      <w:r>
        <w:rPr>
          <w:rFonts w:ascii="GHEA Grapalat" w:hAnsi="GHEA Grapalat"/>
          <w:i/>
        </w:rPr>
        <w:t>,</w:t>
      </w:r>
    </w:p>
    <w:p w:rsidR="00743653" w:rsidRPr="00447AFD" w:rsidRDefault="00743653" w:rsidP="00D41CD2">
      <w:pPr>
        <w:pStyle w:val="aa"/>
        <w:widowControl w:val="0"/>
        <w:spacing w:after="160"/>
        <w:ind w:right="-7" w:firstLine="567"/>
        <w:jc w:val="both"/>
        <w:rPr>
          <w:rFonts w:ascii="GHEA Grapalat" w:hAnsi="GHEA Grapalat"/>
          <w:i/>
        </w:rPr>
      </w:pPr>
      <w:r w:rsidRPr="00447AFD">
        <w:rPr>
          <w:rFonts w:ascii="GHEA Grapalat" w:hAnsi="GHEA Grapalat"/>
          <w:i/>
        </w:rPr>
        <w:t>которые сгруппированы в лоты 1-</w:t>
      </w:r>
      <w:r w:rsidR="00EA70D6">
        <w:rPr>
          <w:rFonts w:ascii="GHEA Grapalat" w:hAnsi="GHEA Grapalat"/>
          <w:i/>
        </w:rPr>
        <w:t>3</w:t>
      </w:r>
      <w:r w:rsidRPr="00447AFD">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43653" w:rsidRPr="00447AFD" w:rsidTr="00484520">
        <w:trPr>
          <w:jc w:val="center"/>
        </w:trPr>
        <w:tc>
          <w:tcPr>
            <w:tcW w:w="1530" w:type="dxa"/>
            <w:vAlign w:val="center"/>
          </w:tcPr>
          <w:p w:rsidR="00743653" w:rsidRPr="00447AFD" w:rsidRDefault="00743653" w:rsidP="00484520">
            <w:pPr>
              <w:pStyle w:val="23"/>
              <w:widowControl w:val="0"/>
              <w:spacing w:after="120" w:line="240" w:lineRule="auto"/>
              <w:ind w:firstLine="0"/>
              <w:jc w:val="center"/>
              <w:rPr>
                <w:rFonts w:ascii="GHEA Grapalat" w:hAnsi="GHEA Grapalat"/>
                <w:b/>
                <w:bCs/>
                <w:i/>
                <w:iCs/>
                <w:sz w:val="24"/>
                <w:szCs w:val="24"/>
              </w:rPr>
            </w:pPr>
            <w:r w:rsidRPr="00447AFD">
              <w:rPr>
                <w:rFonts w:ascii="GHEA Grapalat" w:hAnsi="GHEA Grapalat"/>
                <w:b/>
                <w:i/>
                <w:sz w:val="24"/>
                <w:szCs w:val="24"/>
              </w:rPr>
              <w:t>Номера лотов</w:t>
            </w:r>
          </w:p>
        </w:tc>
        <w:tc>
          <w:tcPr>
            <w:tcW w:w="7704" w:type="dxa"/>
            <w:vAlign w:val="center"/>
          </w:tcPr>
          <w:p w:rsidR="00743653" w:rsidRPr="00447AFD" w:rsidRDefault="00743653" w:rsidP="00484520">
            <w:pPr>
              <w:pStyle w:val="23"/>
              <w:widowControl w:val="0"/>
              <w:spacing w:after="120" w:line="240" w:lineRule="auto"/>
              <w:ind w:firstLine="0"/>
              <w:jc w:val="center"/>
              <w:rPr>
                <w:rFonts w:ascii="GHEA Grapalat" w:hAnsi="GHEA Grapalat"/>
                <w:b/>
                <w:bCs/>
                <w:i/>
                <w:iCs/>
                <w:sz w:val="24"/>
                <w:szCs w:val="24"/>
              </w:rPr>
            </w:pPr>
            <w:r w:rsidRPr="00447AFD">
              <w:rPr>
                <w:rFonts w:ascii="GHEA Grapalat" w:hAnsi="GHEA Grapalat"/>
                <w:b/>
                <w:i/>
                <w:sz w:val="24"/>
                <w:szCs w:val="24"/>
              </w:rPr>
              <w:t>Наименование лота</w:t>
            </w:r>
          </w:p>
        </w:tc>
      </w:tr>
      <w:tr w:rsidR="00743653" w:rsidRPr="00447AFD" w:rsidTr="00484520">
        <w:trPr>
          <w:trHeight w:val="477"/>
          <w:jc w:val="center"/>
        </w:trPr>
        <w:tc>
          <w:tcPr>
            <w:tcW w:w="1530" w:type="dxa"/>
            <w:vAlign w:val="center"/>
          </w:tcPr>
          <w:p w:rsidR="00743653" w:rsidRPr="00447AFD" w:rsidRDefault="00743653" w:rsidP="00484520">
            <w:pPr>
              <w:pStyle w:val="23"/>
              <w:ind w:firstLine="0"/>
              <w:jc w:val="center"/>
              <w:rPr>
                <w:rFonts w:ascii="GHEA Grapalat" w:hAnsi="GHEA Grapalat"/>
                <w:sz w:val="16"/>
              </w:rPr>
            </w:pPr>
            <w:r w:rsidRPr="00447AFD">
              <w:rPr>
                <w:rFonts w:ascii="GHEA Grapalat" w:hAnsi="GHEA Grapalat"/>
                <w:sz w:val="16"/>
              </w:rPr>
              <w:t>1</w:t>
            </w:r>
          </w:p>
        </w:tc>
        <w:tc>
          <w:tcPr>
            <w:tcW w:w="7704" w:type="dxa"/>
          </w:tcPr>
          <w:p w:rsidR="00743653" w:rsidRPr="00447AFD" w:rsidRDefault="00EA70D6" w:rsidP="00484520">
            <w:pPr>
              <w:rPr>
                <w:b/>
                <w:sz w:val="18"/>
                <w:szCs w:val="18"/>
                <w:shd w:val="clear" w:color="auto" w:fill="F8F9FA"/>
              </w:rPr>
            </w:pPr>
            <w:r>
              <w:rPr>
                <w:b/>
                <w:sz w:val="18"/>
                <w:szCs w:val="18"/>
                <w:shd w:val="clear" w:color="auto" w:fill="F8F9FA"/>
              </w:rPr>
              <w:t>П</w:t>
            </w:r>
            <w:r w:rsidR="00F1492E">
              <w:rPr>
                <w:b/>
                <w:sz w:val="18"/>
                <w:szCs w:val="18"/>
                <w:shd w:val="clear" w:color="auto" w:fill="F8F9FA"/>
              </w:rPr>
              <w:t>еченье</w:t>
            </w:r>
          </w:p>
        </w:tc>
      </w:tr>
      <w:tr w:rsidR="00743653" w:rsidRPr="00447AFD" w:rsidTr="00484520">
        <w:trPr>
          <w:jc w:val="center"/>
        </w:trPr>
        <w:tc>
          <w:tcPr>
            <w:tcW w:w="1530" w:type="dxa"/>
            <w:vAlign w:val="center"/>
          </w:tcPr>
          <w:p w:rsidR="00743653" w:rsidRPr="00447AFD" w:rsidRDefault="00743653" w:rsidP="00484520">
            <w:pPr>
              <w:pStyle w:val="23"/>
              <w:ind w:firstLine="0"/>
              <w:jc w:val="center"/>
              <w:rPr>
                <w:rFonts w:ascii="GHEA Grapalat" w:hAnsi="GHEA Grapalat"/>
              </w:rPr>
            </w:pPr>
            <w:r w:rsidRPr="00447AFD">
              <w:rPr>
                <w:rFonts w:ascii="GHEA Grapalat" w:hAnsi="GHEA Grapalat"/>
              </w:rPr>
              <w:t>2</w:t>
            </w:r>
          </w:p>
        </w:tc>
        <w:tc>
          <w:tcPr>
            <w:tcW w:w="7704" w:type="dxa"/>
          </w:tcPr>
          <w:p w:rsidR="00743653" w:rsidRPr="00447AFD" w:rsidRDefault="009D3277" w:rsidP="00484520">
            <w:pPr>
              <w:rPr>
                <w:b/>
                <w:sz w:val="18"/>
                <w:szCs w:val="18"/>
                <w:shd w:val="clear" w:color="auto" w:fill="F8F9FA"/>
              </w:rPr>
            </w:pPr>
            <w:r>
              <w:rPr>
                <w:b/>
                <w:sz w:val="18"/>
                <w:szCs w:val="18"/>
                <w:shd w:val="clear" w:color="auto" w:fill="F8F9FA"/>
              </w:rPr>
              <w:t>В</w:t>
            </w:r>
            <w:r w:rsidR="008C6C3E">
              <w:rPr>
                <w:b/>
                <w:sz w:val="18"/>
                <w:szCs w:val="18"/>
                <w:shd w:val="clear" w:color="auto" w:fill="F8F9FA"/>
              </w:rPr>
              <w:t>афли</w:t>
            </w:r>
          </w:p>
        </w:tc>
      </w:tr>
      <w:tr w:rsidR="00743653" w:rsidRPr="00447AFD" w:rsidTr="00484520">
        <w:trPr>
          <w:jc w:val="center"/>
        </w:trPr>
        <w:tc>
          <w:tcPr>
            <w:tcW w:w="1530" w:type="dxa"/>
            <w:vAlign w:val="center"/>
          </w:tcPr>
          <w:p w:rsidR="00743653" w:rsidRPr="00447AFD" w:rsidRDefault="00743653" w:rsidP="00484520">
            <w:pPr>
              <w:pStyle w:val="23"/>
              <w:ind w:firstLine="0"/>
              <w:jc w:val="center"/>
              <w:rPr>
                <w:rFonts w:ascii="GHEA Grapalat" w:hAnsi="GHEA Grapalat"/>
              </w:rPr>
            </w:pPr>
            <w:r w:rsidRPr="00447AFD">
              <w:rPr>
                <w:rFonts w:ascii="GHEA Grapalat" w:hAnsi="GHEA Grapalat"/>
              </w:rPr>
              <w:t>3</w:t>
            </w:r>
          </w:p>
        </w:tc>
        <w:tc>
          <w:tcPr>
            <w:tcW w:w="7704" w:type="dxa"/>
          </w:tcPr>
          <w:p w:rsidR="00743653" w:rsidRPr="00447AFD" w:rsidRDefault="008C6C3E" w:rsidP="00484520">
            <w:pPr>
              <w:rPr>
                <w:b/>
                <w:sz w:val="18"/>
                <w:szCs w:val="18"/>
                <w:shd w:val="clear" w:color="auto" w:fill="F8F9FA"/>
              </w:rPr>
            </w:pPr>
            <w:r>
              <w:rPr>
                <w:b/>
                <w:sz w:val="18"/>
                <w:szCs w:val="18"/>
                <w:shd w:val="clear" w:color="auto" w:fill="F8F9FA"/>
              </w:rPr>
              <w:t>Сок  1литровой</w:t>
            </w:r>
            <w:r w:rsidR="008B0C8D">
              <w:rPr>
                <w:b/>
                <w:sz w:val="18"/>
                <w:szCs w:val="18"/>
                <w:shd w:val="clear" w:color="auto" w:fill="F8F9FA"/>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D41CD2">
        <w:rPr>
          <w:rFonts w:ascii="Sylfaen" w:hAnsi="Sylfaen"/>
          <w:sz w:val="24"/>
          <w:szCs w:val="24"/>
          <w:lang w:val="hy-AM"/>
        </w:rPr>
        <w:t>2</w:t>
      </w:r>
      <w:r w:rsidR="00B11493" w:rsidRPr="00B11493">
        <w:rPr>
          <w:rFonts w:ascii="Sylfaen" w:hAnsi="Sylfaen"/>
          <w:sz w:val="24"/>
          <w:szCs w:val="24"/>
        </w:rPr>
        <w:t>6</w:t>
      </w:r>
      <w:r w:rsidR="00A23BB7" w:rsidRPr="00A23BB7">
        <w:rPr>
          <w:rFonts w:ascii="GHEA Grapalat" w:hAnsi="GHEA Grapalat"/>
          <w:sz w:val="24"/>
          <w:szCs w:val="24"/>
        </w:rPr>
        <w:t>.12.2019</w:t>
      </w:r>
      <w:r w:rsidRPr="009044F1">
        <w:rPr>
          <w:rFonts w:ascii="GHEA Grapalat" w:hAnsi="GHEA Grapalat"/>
          <w:sz w:val="24"/>
          <w:szCs w:val="24"/>
        </w:rPr>
        <w:t>" часов "</w:t>
      </w:r>
      <w:r w:rsidR="00A23BB7" w:rsidRPr="00A23BB7">
        <w:rPr>
          <w:rFonts w:ascii="GHEA Grapalat" w:hAnsi="GHEA Grapalat"/>
          <w:sz w:val="24"/>
          <w:szCs w:val="24"/>
        </w:rPr>
        <w:t>1</w:t>
      </w:r>
      <w:r w:rsidR="00F1492E">
        <w:rPr>
          <w:rFonts w:ascii="Sylfaen" w:hAnsi="Sylfaen"/>
          <w:sz w:val="24"/>
          <w:szCs w:val="24"/>
        </w:rPr>
        <w:t>2</w:t>
      </w:r>
      <w:r w:rsidR="00A23BB7" w:rsidRPr="00A23BB7">
        <w:rPr>
          <w:rFonts w:ascii="GHEA Grapalat" w:hAnsi="GHEA Grapalat"/>
          <w:sz w:val="24"/>
          <w:szCs w:val="24"/>
        </w:rPr>
        <w:t>:00</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8B0C8D" w:rsidRDefault="00A80ECD" w:rsidP="008B0C8D">
      <w:pPr>
        <w:pStyle w:val="a3"/>
        <w:spacing w:line="240" w:lineRule="auto"/>
        <w:ind w:firstLine="567"/>
        <w:rPr>
          <w:rFonts w:ascii="GHEA Grapalat" w:hAnsi="GHEA Grapalat"/>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w:t>
      </w:r>
      <w:r w:rsidR="00604DA9" w:rsidRPr="00604DA9">
        <w:rPr>
          <w:rFonts w:ascii="GHEA Grapalat" w:hAnsi="GHEA Grapalat"/>
          <w:sz w:val="24"/>
          <w:szCs w:val="24"/>
        </w:rPr>
        <w:t xml:space="preserve">по адресу: </w:t>
      </w:r>
      <w:r w:rsidR="008B0C8D" w:rsidRPr="003A7516">
        <w:rPr>
          <w:rFonts w:ascii="GHEA Grapalat" w:hAnsi="GHEA Grapalat"/>
          <w:i w:val="0"/>
          <w:sz w:val="24"/>
          <w:szCs w:val="24"/>
        </w:rPr>
        <w:t xml:space="preserve">адресу г. Каджаран , ул. </w:t>
      </w:r>
      <w:r w:rsidR="008B0C8D">
        <w:rPr>
          <w:rFonts w:ascii="GHEA Grapalat" w:hAnsi="GHEA Grapalat"/>
          <w:i w:val="0"/>
          <w:sz w:val="24"/>
          <w:szCs w:val="24"/>
        </w:rPr>
        <w:t>Ханджяна</w:t>
      </w:r>
      <w:r w:rsidR="008B0C8D" w:rsidRPr="006122C6">
        <w:rPr>
          <w:rFonts w:ascii="GHEA Grapalat" w:hAnsi="GHEA Grapalat"/>
          <w:i w:val="0"/>
          <w:sz w:val="24"/>
          <w:szCs w:val="24"/>
        </w:rPr>
        <w:t xml:space="preserve"> , </w:t>
      </w:r>
      <w:r w:rsidR="008B0C8D" w:rsidRPr="00F84F0B">
        <w:rPr>
          <w:rFonts w:ascii="GHEA Grapalat" w:hAnsi="GHEA Grapalat"/>
          <w:i w:val="0"/>
          <w:sz w:val="24"/>
          <w:szCs w:val="24"/>
        </w:rPr>
        <w:t xml:space="preserve"> в 1</w:t>
      </w:r>
      <w:r w:rsidR="008B0C8D">
        <w:rPr>
          <w:rFonts w:ascii="GHEA Grapalat" w:hAnsi="GHEA Grapalat"/>
          <w:i w:val="0"/>
          <w:sz w:val="24"/>
          <w:szCs w:val="24"/>
        </w:rPr>
        <w:t>2</w:t>
      </w:r>
      <w:r w:rsidR="008B0C8D" w:rsidRPr="00F84F0B">
        <w:rPr>
          <w:rFonts w:ascii="GHEA Grapalat" w:hAnsi="GHEA Grapalat"/>
          <w:i w:val="0"/>
          <w:sz w:val="24"/>
          <w:szCs w:val="24"/>
        </w:rPr>
        <w:t xml:space="preserve">:00 часов, </w:t>
      </w:r>
    </w:p>
    <w:p w:rsidR="008B0C8D" w:rsidRPr="00F84F0B" w:rsidRDefault="008B0C8D" w:rsidP="008B0C8D">
      <w:pPr>
        <w:pStyle w:val="a3"/>
        <w:spacing w:line="240" w:lineRule="auto"/>
        <w:ind w:firstLine="567"/>
        <w:rPr>
          <w:rFonts w:ascii="GHEA Grapalat" w:hAnsi="GHEA Grapalat"/>
          <w:i w:val="0"/>
          <w:sz w:val="24"/>
          <w:szCs w:val="24"/>
        </w:rPr>
      </w:pPr>
      <w:r w:rsidRPr="00F84F0B">
        <w:rPr>
          <w:rFonts w:ascii="GHEA Grapalat" w:hAnsi="GHEA Grapalat"/>
          <w:i w:val="0"/>
          <w:sz w:val="24"/>
          <w:szCs w:val="24"/>
        </w:rPr>
        <w:t>"</w:t>
      </w:r>
      <w:r w:rsidRPr="00C67B4E">
        <w:rPr>
          <w:rFonts w:ascii="GHEA Grapalat" w:hAnsi="GHEA Grapalat"/>
          <w:i w:val="0"/>
          <w:sz w:val="24"/>
          <w:szCs w:val="24"/>
        </w:rPr>
        <w:t>2</w:t>
      </w:r>
      <w:r w:rsidR="00B11493" w:rsidRPr="00B11493">
        <w:rPr>
          <w:rFonts w:ascii="GHEA Grapalat" w:hAnsi="GHEA Grapalat"/>
          <w:i w:val="0"/>
          <w:sz w:val="24"/>
          <w:szCs w:val="24"/>
        </w:rPr>
        <w:t>6</w:t>
      </w:r>
      <w:r w:rsidRPr="00F84F0B">
        <w:rPr>
          <w:rFonts w:ascii="GHEA Grapalat" w:hAnsi="GHEA Grapalat"/>
          <w:i w:val="0"/>
          <w:sz w:val="24"/>
          <w:szCs w:val="24"/>
        </w:rPr>
        <w:t xml:space="preserve">" "12" "2019".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036F59">
        <w:rPr>
          <w:rFonts w:ascii="GHEA Grapalat" w:hAnsi="GHEA Grapalat"/>
          <w:sz w:val="24"/>
          <w:szCs w:val="24"/>
        </w:rPr>
        <w:t>дня с даты опубликования в бюллетене</w:t>
      </w:r>
      <w:r>
        <w:rPr>
          <w:rFonts w:ascii="GHEA Grapalat" w:hAnsi="GHEA Grapalat"/>
          <w:sz w:val="24"/>
          <w:szCs w:val="24"/>
        </w:rPr>
        <w:t xml:space="preserve">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12837">
        <w:rPr>
          <w:rFonts w:ascii="GHEA Grapalat" w:hAnsi="GHEA Grapalat"/>
          <w:sz w:val="24"/>
          <w:szCs w:val="24"/>
        </w:rPr>
        <w:t>Тамаре Ерицян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11493" w:rsidRPr="00B11493">
        <w:rPr>
          <w:rFonts w:ascii="Sylfaen" w:hAnsi="Sylfaen"/>
          <w:sz w:val="24"/>
          <w:szCs w:val="24"/>
        </w:rPr>
        <w:t>7</w:t>
      </w:r>
      <w:r w:rsidRPr="009044F1">
        <w:rPr>
          <w:rFonts w:ascii="GHEA Grapalat" w:hAnsi="GHEA Grapalat"/>
          <w:sz w:val="24"/>
          <w:szCs w:val="24"/>
        </w:rPr>
        <w:t>"-ый день в "</w:t>
      </w:r>
      <w:r w:rsidR="00D12481" w:rsidRPr="00D12481">
        <w:rPr>
          <w:rFonts w:ascii="GHEA Grapalat" w:hAnsi="GHEA Grapalat"/>
          <w:sz w:val="24"/>
          <w:szCs w:val="24"/>
        </w:rPr>
        <w:t>1</w:t>
      </w:r>
      <w:r w:rsidR="00B11493" w:rsidRPr="00B11493">
        <w:rPr>
          <w:rFonts w:ascii="Sylfaen" w:hAnsi="Sylfaen"/>
          <w:sz w:val="24"/>
          <w:szCs w:val="24"/>
        </w:rPr>
        <w:t>2</w:t>
      </w:r>
      <w:r w:rsidR="00D12481" w:rsidRPr="00D12481">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934603" w:rsidRPr="00934603" w:rsidRDefault="00FD2748"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F54CF5" w:rsidRPr="00AA5BD2" w:rsidRDefault="00F54CF5" w:rsidP="00F54CF5">
      <w:pPr>
        <w:widowControl w:val="0"/>
        <w:spacing w:after="160" w:line="360" w:lineRule="auto"/>
        <w:jc w:val="center"/>
        <w:rPr>
          <w:rFonts w:ascii="GHEA Grapalat" w:hAnsi="GHEA Grapalat"/>
          <w:b/>
        </w:rPr>
      </w:pPr>
    </w:p>
    <w:p w:rsidR="00F54CF5" w:rsidRPr="00AA5BD2" w:rsidRDefault="00F54CF5" w:rsidP="00F54CF5">
      <w:pPr>
        <w:pStyle w:val="aa"/>
        <w:widowControl w:val="0"/>
        <w:spacing w:after="160" w:line="360" w:lineRule="auto"/>
        <w:jc w:val="center"/>
        <w:rPr>
          <w:rFonts w:ascii="GHEA Grapalat" w:hAnsi="GHEA Grapalat"/>
          <w:b/>
        </w:rPr>
      </w:pPr>
      <w:r w:rsidRPr="00AA5BD2">
        <w:rPr>
          <w:rFonts w:ascii="GHEA Grapalat" w:hAnsi="GHEA Grapalat"/>
          <w:b/>
        </w:rPr>
        <w:t>ИНСТРУКЦИЯ</w:t>
      </w:r>
    </w:p>
    <w:p w:rsidR="00F54CF5" w:rsidRPr="00AA5BD2" w:rsidRDefault="00F54CF5" w:rsidP="00F54CF5">
      <w:pPr>
        <w:pStyle w:val="aa"/>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00C7473B">
        <w:rPr>
          <w:rFonts w:ascii="GHEA Grapalat" w:hAnsi="GHEA Grapalat"/>
        </w:rPr>
        <w:t>оригинала) и копий в _</w:t>
      </w:r>
      <w:r w:rsidR="00C7473B">
        <w:rPr>
          <w:rFonts w:ascii="GHEA Grapalat" w:hAnsi="GHEA Grapalat"/>
          <w:lang w:val="hy-AM"/>
        </w:rPr>
        <w:t>3</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654E19" w:rsidRPr="00827A46" w:rsidRDefault="00654E19" w:rsidP="00B46D58">
      <w:pPr>
        <w:pStyle w:val="norm"/>
        <w:widowControl w:val="0"/>
        <w:spacing w:after="160" w:line="240" w:lineRule="auto"/>
        <w:ind w:firstLine="284"/>
        <w:jc w:val="right"/>
        <w:rPr>
          <w:rFonts w:ascii="GHEA Grapalat" w:hAnsi="GHEA Grapalat"/>
          <w:b/>
          <w:sz w:val="24"/>
          <w:szCs w:val="24"/>
        </w:rPr>
      </w:pPr>
    </w:p>
    <w:p w:rsidR="00F54CF5" w:rsidRPr="00AA5BD2" w:rsidRDefault="00F54CF5" w:rsidP="00F54CF5">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t>Приложение № 1</w:t>
      </w:r>
    </w:p>
    <w:p w:rsidR="00F54CF5" w:rsidRPr="00F54CF5" w:rsidRDefault="00F54CF5" w:rsidP="00F54CF5">
      <w:pPr>
        <w:pStyle w:val="a3"/>
        <w:spacing w:line="240" w:lineRule="auto"/>
        <w:jc w:val="right"/>
        <w:rPr>
          <w:rFonts w:ascii="Miriam" w:hAnsi="Miriam" w:cs="Miriam"/>
          <w:i w:val="0"/>
          <w:lang w:val="af-ZA"/>
        </w:rPr>
      </w:pPr>
      <w:r w:rsidRPr="00AA5BD2">
        <w:rPr>
          <w:rFonts w:ascii="GHEA Grapalat" w:hAnsi="GHEA Grapalat"/>
          <w:b/>
          <w:sz w:val="24"/>
          <w:szCs w:val="24"/>
        </w:rPr>
        <w:t>к Приглашению на запрос котировок</w:t>
      </w:r>
      <w:r w:rsidR="00123294" w:rsidRPr="00F54CF5">
        <w:rPr>
          <w:rFonts w:ascii="GHEA Grapalat" w:hAnsi="GHEA Grapalat" w:cs="Arial"/>
          <w:b/>
          <w:sz w:val="24"/>
          <w:szCs w:val="24"/>
        </w:rPr>
        <w:br/>
      </w:r>
      <w:r w:rsidR="00B2572B" w:rsidRPr="00F54CF5">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893A4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val="0"/>
          <w:sz w:val="24"/>
          <w:szCs w:val="24"/>
        </w:rPr>
        <w:t xml:space="preserve"> </w:t>
      </w:r>
      <w:r w:rsidR="006C4A3A" w:rsidRPr="003E38BC">
        <w:rPr>
          <w:rFonts w:ascii="GHEA Grapalat" w:hAnsi="GHEA Grapalat"/>
          <w:i w:val="0"/>
          <w:sz w:val="24"/>
          <w:szCs w:val="24"/>
        </w:rPr>
        <w:t xml:space="preserve"> </w:t>
      </w:r>
      <w:r w:rsidRPr="00F54CF5">
        <w:rPr>
          <w:rFonts w:ascii="Miriam" w:hAnsi="Miriam" w:cs="Miriam"/>
          <w:i w:val="0"/>
          <w:u w:val="single"/>
          <w:lang w:val="af-ZA"/>
        </w:rPr>
        <w:t xml:space="preserve">        </w:t>
      </w:r>
    </w:p>
    <w:p w:rsidR="00B2572B" w:rsidRPr="00F54CF5" w:rsidRDefault="00B2572B" w:rsidP="00B46D58">
      <w:pPr>
        <w:pStyle w:val="31"/>
        <w:widowControl w:val="0"/>
        <w:spacing w:after="160" w:line="240" w:lineRule="auto"/>
        <w:jc w:val="right"/>
        <w:rPr>
          <w:rFonts w:ascii="GHEA Grapalat" w:hAnsi="GHEA Grapalat" w:cs="Arial"/>
          <w:b/>
          <w:color w:val="FF0000"/>
          <w:sz w:val="24"/>
          <w:szCs w:val="24"/>
          <w:lang w:val="af-ZA"/>
        </w:rPr>
      </w:pPr>
    </w:p>
    <w:p w:rsidR="00B2572B" w:rsidRPr="00F54CF5" w:rsidRDefault="00B2572B" w:rsidP="00B46D58">
      <w:pPr>
        <w:widowControl w:val="0"/>
        <w:spacing w:after="120"/>
        <w:jc w:val="center"/>
        <w:rPr>
          <w:rFonts w:ascii="GHEA Grapalat" w:hAnsi="GHEA Grapalat" w:cs="Sylfaen"/>
          <w:b/>
          <w:color w:val="FF0000"/>
        </w:rPr>
      </w:pPr>
    </w:p>
    <w:p w:rsidR="00B2572B" w:rsidRPr="001D04B2" w:rsidRDefault="00B2572B" w:rsidP="00B46D58">
      <w:pPr>
        <w:widowControl w:val="0"/>
        <w:spacing w:after="160"/>
        <w:jc w:val="center"/>
        <w:rPr>
          <w:rFonts w:ascii="GHEA Grapalat" w:hAnsi="GHEA Grapalat"/>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D04B2" w:rsidRDefault="00B2572B" w:rsidP="00B46D58">
      <w:pPr>
        <w:pStyle w:val="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D04B2" w:rsidRPr="001D04B2">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6C4A3A">
      <w:pPr>
        <w:pStyle w:val="a3"/>
        <w:spacing w:line="240" w:lineRule="auto"/>
        <w:jc w:val="right"/>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7473B" w:rsidRPr="00284C4A">
        <w:rPr>
          <w:rFonts w:ascii="Arial" w:hAnsi="Arial" w:cs="Arial"/>
          <w:b/>
          <w:bCs/>
          <w:iCs/>
          <w:color w:val="000000"/>
          <w:sz w:val="22"/>
          <w:szCs w:val="22"/>
          <w:lang w:val="pt-BR"/>
        </w:rPr>
        <w:t>«</w:t>
      </w:r>
      <w:r w:rsidR="00FB5B81">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val="0"/>
          <w:sz w:val="24"/>
          <w:szCs w:val="24"/>
        </w:rPr>
        <w:t xml:space="preserve"> </w:t>
      </w:r>
      <w:r w:rsidR="006C4A3A" w:rsidRPr="003E38BC">
        <w:rPr>
          <w:rFonts w:ascii="GHEA Grapalat" w:hAnsi="GHEA Grapalat"/>
          <w:i w:val="0"/>
          <w:sz w:val="24"/>
          <w:szCs w:val="24"/>
        </w:rPr>
        <w:t xml:space="preserve"> </w:t>
      </w:r>
      <w:r w:rsidRPr="000C1746">
        <w:rPr>
          <w:rFonts w:ascii="GHEA Grapalat" w:hAnsi="GHEA Grapalat"/>
          <w:sz w:val="16"/>
        </w:rPr>
        <w:t>наименование заказчика</w:t>
      </w:r>
    </w:p>
    <w:p w:rsidR="00374F4A" w:rsidRPr="00DA5EA0" w:rsidRDefault="00F54CF5" w:rsidP="00B46D58">
      <w:pPr>
        <w:spacing w:after="160"/>
        <w:jc w:val="both"/>
        <w:rPr>
          <w:rFonts w:ascii="GHEA Grapalat" w:hAnsi="GHEA Grapalat"/>
        </w:rPr>
      </w:pPr>
      <w:r w:rsidRPr="00AA5BD2">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216D6E" w:rsidRDefault="006B3E56" w:rsidP="00216D6E">
      <w:pPr>
        <w:widowControl w:val="0"/>
        <w:tabs>
          <w:tab w:val="left" w:pos="567"/>
        </w:tabs>
        <w:spacing w:after="160"/>
        <w:jc w:val="both"/>
        <w:rPr>
          <w:rFonts w:ascii="GHEA Grapalat" w:hAnsi="GHEA Grapalat"/>
        </w:rPr>
      </w:pPr>
      <w:r w:rsidRPr="00216D6E">
        <w:rPr>
          <w:rFonts w:ascii="GHEA Grapalat" w:hAnsi="GHEA Grapalat"/>
        </w:rPr>
        <w:t xml:space="preserve">в рамках участия в </w:t>
      </w:r>
      <w:r w:rsidR="001D04B2" w:rsidRPr="00216D6E">
        <w:rPr>
          <w:rFonts w:ascii="GHEA Grapalat" w:hAnsi="GHEA Grapalat"/>
          <w:i/>
        </w:rPr>
        <w:t>запросе котировок</w:t>
      </w:r>
      <w:r w:rsidR="001D04B2" w:rsidRPr="00216D6E">
        <w:rPr>
          <w:rFonts w:ascii="GHEA Grapalat" w:hAnsi="GHEA Grapalat"/>
        </w:rPr>
        <w:t xml:space="preserve"> </w:t>
      </w:r>
      <w:r w:rsidRPr="00216D6E">
        <w:rPr>
          <w:rFonts w:ascii="GHEA Grapalat" w:hAnsi="GHEA Grapalat"/>
        </w:rPr>
        <w:t xml:space="preserve">под кодом </w:t>
      </w:r>
      <w:r w:rsidR="00C7473B" w:rsidRPr="00216D6E">
        <w:rPr>
          <w:rFonts w:ascii="Arial" w:hAnsi="Arial" w:cs="Arial"/>
          <w:b/>
          <w:bCs/>
          <w:iCs/>
          <w:color w:val="000000"/>
          <w:sz w:val="22"/>
          <w:szCs w:val="22"/>
          <w:lang w:val="pt-BR"/>
        </w:rPr>
        <w:t>«</w:t>
      </w:r>
      <w:r w:rsidR="00216D6E" w:rsidRPr="00216D6E">
        <w:rPr>
          <w:rFonts w:ascii="Sylfaen" w:hAnsi="Sylfaen"/>
          <w:b/>
          <w:bCs/>
          <w:iCs/>
          <w:color w:val="000000"/>
          <w:sz w:val="22"/>
          <w:szCs w:val="22"/>
          <w:lang w:val="pt-BR"/>
        </w:rPr>
        <w:t>ՔԹՄ</w:t>
      </w:r>
      <w:r w:rsidR="00C7473B" w:rsidRPr="00216D6E">
        <w:rPr>
          <w:rFonts w:ascii="Sylfaen" w:hAnsi="Sylfaen"/>
          <w:b/>
          <w:bCs/>
          <w:iCs/>
          <w:color w:val="000000"/>
          <w:sz w:val="22"/>
          <w:szCs w:val="22"/>
          <w:lang w:val="pt-BR"/>
        </w:rPr>
        <w:t>ՄԴ-ԳՀԱՊՁԲ-20</w:t>
      </w:r>
      <w:r w:rsidR="00C7473B" w:rsidRPr="00216D6E">
        <w:rPr>
          <w:rFonts w:ascii="Sylfaen" w:hAnsi="Sylfaen"/>
          <w:b/>
          <w:bCs/>
          <w:iCs/>
          <w:color w:val="000000"/>
          <w:sz w:val="22"/>
          <w:szCs w:val="22"/>
          <w:lang w:val="af-ZA"/>
        </w:rPr>
        <w:t>/1</w:t>
      </w:r>
      <w:r w:rsidR="00C7473B" w:rsidRPr="00216D6E">
        <w:rPr>
          <w:rFonts w:ascii="Arial" w:hAnsi="Arial" w:cs="Arial"/>
          <w:b/>
          <w:bCs/>
          <w:iCs/>
          <w:color w:val="000000"/>
          <w:sz w:val="22"/>
          <w:szCs w:val="22"/>
          <w:lang w:val="pt-BR"/>
        </w:rPr>
        <w:t>»</w:t>
      </w:r>
      <w:r w:rsidR="00C7473B" w:rsidRPr="00216D6E">
        <w:rPr>
          <w:rFonts w:ascii="GHEA Grapalat" w:hAnsi="GHEA Grapalat"/>
          <w:i/>
        </w:rPr>
        <w:t xml:space="preserve"> </w:t>
      </w:r>
      <w:r w:rsidRPr="00216D6E">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7473B" w:rsidRPr="00284C4A">
        <w:rPr>
          <w:rFonts w:ascii="Arial" w:hAnsi="Arial" w:cs="Arial"/>
          <w:b/>
          <w:bCs/>
          <w:iCs/>
          <w:color w:val="000000"/>
          <w:sz w:val="22"/>
          <w:szCs w:val="22"/>
          <w:lang w:val="pt-BR"/>
        </w:rPr>
        <w:t>«</w:t>
      </w:r>
      <w:r w:rsidR="00193130">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F54CF5" w:rsidP="00B46D58">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FC" w:rsidRPr="001439BD">
        <w:rPr>
          <w:rFonts w:ascii="GHEA Grapalat" w:hAnsi="GHEA Grapalat" w:cs="Arial"/>
          <w:b/>
          <w:sz w:val="24"/>
          <w:szCs w:val="24"/>
        </w:rPr>
        <w:br/>
      </w:r>
      <w:r w:rsidR="00B2572B" w:rsidRPr="009044F1">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C7473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1F1A8D" w:rsidP="00B46D58">
            <w:pPr>
              <w:widowControl w:val="0"/>
              <w:rPr>
                <w:rFonts w:ascii="GHEA Grapalat" w:hAnsi="GHEA Grapalat"/>
                <w:sz w:val="20"/>
                <w:szCs w:val="20"/>
              </w:rPr>
            </w:pPr>
            <w:r>
              <w:rPr>
                <w:b/>
                <w:sz w:val="18"/>
                <w:szCs w:val="18"/>
                <w:shd w:val="clear" w:color="auto" w:fill="F8F9FA"/>
              </w:rPr>
              <w:t>Печенье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1F1A8D" w:rsidP="00B46D58">
            <w:pPr>
              <w:widowControl w:val="0"/>
              <w:rPr>
                <w:rFonts w:ascii="GHEA Grapalat" w:hAnsi="GHEA Grapalat"/>
                <w:sz w:val="20"/>
                <w:szCs w:val="20"/>
              </w:rPr>
            </w:pPr>
            <w:r>
              <w:rPr>
                <w:b/>
                <w:sz w:val="18"/>
                <w:szCs w:val="18"/>
                <w:shd w:val="clear" w:color="auto" w:fill="F8F9FA"/>
              </w:rPr>
              <w:t>Вафли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F1A8D" w:rsidRDefault="001F1A8D" w:rsidP="001F1A8D">
            <w:pPr>
              <w:widowControl w:val="0"/>
              <w:rPr>
                <w:rFonts w:ascii="GHEA Grapalat" w:hAnsi="GHEA Grapalat"/>
                <w:sz w:val="20"/>
                <w:szCs w:val="20"/>
                <w:lang w:val="en-US"/>
              </w:rPr>
            </w:pPr>
            <w:r>
              <w:rPr>
                <w:b/>
                <w:sz w:val="18"/>
                <w:szCs w:val="18"/>
                <w:shd w:val="clear" w:color="auto" w:fill="F8F9FA"/>
              </w:rPr>
              <w:t>Сок  1литровой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1F1A8D" w:rsidRDefault="001F1A8D"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F54CF5" w:rsidP="00F54CF5">
      <w:pPr>
        <w:widowControl w:val="0"/>
        <w:spacing w:after="160"/>
        <w:jc w:val="right"/>
        <w:rPr>
          <w:rFonts w:ascii="GHEA Grapalat" w:hAnsi="GHEA Grapalat"/>
          <w:b/>
          <w:sz w:val="22"/>
          <w:szCs w:val="22"/>
        </w:rPr>
      </w:pPr>
      <w:r w:rsidRPr="00AA5BD2">
        <w:rPr>
          <w:rFonts w:ascii="GHEA Grapalat" w:hAnsi="GHEA Grapalat"/>
          <w:b/>
        </w:rPr>
        <w:t>к Приглашению на запрос котировок</w:t>
      </w:r>
      <w:r w:rsidR="003D2FE2" w:rsidRPr="00B138F3">
        <w:rPr>
          <w:rFonts w:ascii="GHEA Grapalat" w:hAnsi="GHEA Grapalat" w:cs="GHEA Grapalat"/>
          <w:i/>
          <w:sz w:val="22"/>
          <w:szCs w:val="22"/>
        </w:rPr>
        <w:br/>
      </w:r>
      <w:r w:rsidR="003D2FE2" w:rsidRPr="00B138F3">
        <w:rPr>
          <w:rFonts w:ascii="GHEA Grapalat" w:hAnsi="GHEA Grapalat"/>
          <w:i/>
          <w:sz w:val="22"/>
          <w:szCs w:val="22"/>
        </w:rP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ՔԹՄՄԴ</w:t>
      </w:r>
      <w:r w:rsidR="00C7473B" w:rsidRPr="00284C4A">
        <w:rPr>
          <w:rFonts w:ascii="Sylfaen" w:hAnsi="Sylfaen"/>
          <w:b/>
          <w:bCs/>
          <w:iCs/>
          <w:color w:val="000000"/>
          <w:sz w:val="22"/>
          <w:szCs w:val="22"/>
          <w:lang w:val="pt-BR"/>
        </w:rPr>
        <w:t>-ԳՀԱՊՁԲ-20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1F1A8D"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27A4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27A4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16D6E">
              <w:rPr>
                <w:rFonts w:ascii="GHEA Grapalat" w:hAnsi="GHEA Grapalat"/>
                <w:i/>
              </w:rPr>
              <w:t xml:space="preserve"> С</w:t>
            </w:r>
            <w:r w:rsidR="00216D6E" w:rsidRPr="006122C6">
              <w:rPr>
                <w:rFonts w:ascii="GHEA Grapalat" w:hAnsi="GHEA Grapalat"/>
                <w:i/>
              </w:rPr>
              <w:t>редн</w:t>
            </w:r>
            <w:r w:rsidR="00216D6E">
              <w:rPr>
                <w:rFonts w:ascii="GHEA Grapalat" w:hAnsi="GHEA Grapalat"/>
                <w:i/>
              </w:rPr>
              <w:t>я</w:t>
            </w:r>
            <w:r w:rsidR="00216D6E" w:rsidRPr="006122C6">
              <w:rPr>
                <w:rFonts w:ascii="GHEA Grapalat" w:hAnsi="GHEA Grapalat"/>
                <w:i/>
              </w:rPr>
              <w:t>я школ</w:t>
            </w:r>
            <w:r w:rsidR="00216D6E">
              <w:rPr>
                <w:rFonts w:ascii="GHEA Grapalat" w:hAnsi="GHEA Grapalat"/>
                <w:i/>
              </w:rPr>
              <w:t xml:space="preserve">а номер 1 города </w:t>
            </w:r>
            <w:r w:rsidR="00216D6E" w:rsidRPr="00216D6E">
              <w:rPr>
                <w:rFonts w:ascii="GHEA Grapalat" w:hAnsi="GHEA Grapalat"/>
                <w:i/>
              </w:rPr>
              <w:t xml:space="preserve">      </w:t>
            </w:r>
            <w:r w:rsidR="00216D6E">
              <w:rPr>
                <w:rFonts w:ascii="GHEA Grapalat" w:hAnsi="GHEA Grapalat"/>
                <w:i/>
              </w:rPr>
              <w:t>Каджарана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27A4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216D6E">
              <w:rPr>
                <w:rFonts w:ascii="GHEA Grapalat" w:hAnsi="GHEA Grapalat"/>
                <w:lang w:val="en-US"/>
              </w:rPr>
              <w:t>09408037</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216D6E" w:rsidRPr="00216D6E">
              <w:rPr>
                <w:rFonts w:ascii="GHEA Grapalat" w:hAnsi="GHEA Grapalat"/>
              </w:rPr>
              <w:t>МИН ФИН РЕС.АРМЕН</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16D6E"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216D6E">
              <w:rPr>
                <w:rFonts w:ascii="GHEA Grapalat" w:hAnsi="GHEA Grapalat"/>
                <w:lang w:val="en-US"/>
              </w:rPr>
              <w:t>900318000073</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27A4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27A4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27A4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827A4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827A4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jc w:val="right"/>
              <w:rPr>
                <w:rFonts w:ascii="GHEA Grapalat" w:hAnsi="GHEA Grapalat" w:cs="Tahoma"/>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27A46">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827A4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827A46">
            <w:pPr>
              <w:widowControl w:val="0"/>
              <w:spacing w:after="160"/>
              <w:rPr>
                <w:rFonts w:ascii="GHEA Grapalat" w:hAnsi="GHEA Grapalat"/>
              </w:rPr>
            </w:pPr>
          </w:p>
          <w:p w:rsidR="00C3421C" w:rsidRPr="00B138F3" w:rsidRDefault="00C3421C" w:rsidP="00827A4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27A46">
            <w:pPr>
              <w:widowControl w:val="0"/>
              <w:spacing w:after="160"/>
              <w:rPr>
                <w:rFonts w:ascii="GHEA Grapalat" w:hAnsi="GHEA Grapalat" w:cs="Tahoma"/>
              </w:rPr>
            </w:pPr>
          </w:p>
          <w:p w:rsidR="00C3421C" w:rsidRPr="00B138F3" w:rsidRDefault="00C3421C" w:rsidP="00827A4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827A4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827A46">
            <w:pPr>
              <w:widowControl w:val="0"/>
              <w:spacing w:after="160"/>
              <w:rPr>
                <w:rFonts w:ascii="GHEA Grapalat" w:hAnsi="GHEA Grapalat" w:cs="Tahoma"/>
              </w:rPr>
            </w:pPr>
          </w:p>
          <w:p w:rsidR="00C3421C" w:rsidRPr="00B138F3" w:rsidRDefault="00C3421C" w:rsidP="00827A4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27A4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27A46">
            <w:pPr>
              <w:widowControl w:val="0"/>
              <w:spacing w:after="160"/>
              <w:rPr>
                <w:rFonts w:ascii="GHEA Grapalat" w:hAnsi="GHEA Grapalat" w:cs="Arial"/>
              </w:rPr>
            </w:pP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27A4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827A46">
            <w:pPr>
              <w:widowControl w:val="0"/>
              <w:spacing w:after="160"/>
              <w:rPr>
                <w:rFonts w:ascii="GHEA Grapalat" w:hAnsi="GHEA Grapalat" w:cs="Sylfaen"/>
              </w:rPr>
            </w:pPr>
          </w:p>
          <w:p w:rsidR="00C3421C" w:rsidRPr="00B138F3" w:rsidRDefault="00C3421C" w:rsidP="00827A4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827A4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827A46">
            <w:pPr>
              <w:widowControl w:val="0"/>
              <w:spacing w:after="160"/>
              <w:rPr>
                <w:rFonts w:ascii="GHEA Grapalat" w:hAnsi="GHEA Grapalat"/>
              </w:rPr>
            </w:pPr>
          </w:p>
          <w:p w:rsidR="00C3421C" w:rsidRPr="00B138F3" w:rsidRDefault="00C3421C" w:rsidP="00827A4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r w:rsidR="00FF3DE9"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27A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4947CA" w:rsidP="000A214C">
      <w:pPr>
        <w:widowControl w:val="0"/>
        <w:spacing w:after="160"/>
        <w:jc w:val="right"/>
        <w:rPr>
          <w:rFonts w:ascii="GHEA Grapalat" w:hAnsi="GHEA Grapalat" w:cs="GHEA Grapalat"/>
          <w:i/>
        </w:rPr>
      </w:pPr>
      <w:r w:rsidRPr="00AA5BD2">
        <w:rPr>
          <w:rFonts w:ascii="GHEA Grapalat" w:hAnsi="GHEA Grapalat"/>
          <w:b/>
        </w:rPr>
        <w:t>к Приглашению на запрос котировок</w:t>
      </w:r>
      <w:r w:rsidR="000A214C" w:rsidRPr="00B138F3">
        <w:rPr>
          <w:rFonts w:ascii="GHEA Grapalat" w:hAnsi="GHEA Grapalat"/>
          <w:i/>
        </w:rPr>
        <w:br/>
        <w:t xml:space="preserve">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827A46">
        <w:tc>
          <w:tcPr>
            <w:tcW w:w="4786" w:type="dxa"/>
          </w:tcPr>
          <w:p w:rsidR="000A214C" w:rsidRPr="00216D6E" w:rsidRDefault="000A214C" w:rsidP="00827A46">
            <w:pPr>
              <w:widowControl w:val="0"/>
              <w:spacing w:after="160"/>
              <w:rPr>
                <w:rFonts w:ascii="GHEA Grapalat" w:hAnsi="GHEA Grapalat" w:cs="GHEA Grapalat"/>
                <w:b/>
                <w:lang w:val="en-US"/>
              </w:rPr>
            </w:pPr>
            <w:r w:rsidRPr="00B138F3">
              <w:rPr>
                <w:rFonts w:ascii="GHEA Grapalat" w:hAnsi="GHEA Grapalat"/>
              </w:rPr>
              <w:t>г</w:t>
            </w:r>
          </w:p>
        </w:tc>
        <w:tc>
          <w:tcPr>
            <w:tcW w:w="4500" w:type="dxa"/>
          </w:tcPr>
          <w:p w:rsidR="000A214C" w:rsidRPr="00B138F3" w:rsidRDefault="000A214C" w:rsidP="00827A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246171">
      <w:pPr>
        <w:widowControl w:val="0"/>
        <w:spacing w:after="160"/>
        <w:jc w:val="right"/>
        <w:rPr>
          <w:rFonts w:ascii="GHEA Grapalat" w:hAnsi="GHEA Grapalat" w:cs="GHEA Grapalat"/>
        </w:rPr>
      </w:pPr>
      <w:r w:rsidRPr="00B138F3">
        <w:rPr>
          <w:rFonts w:ascii="GHEA Grapalat" w:hAnsi="GHEA Grapalat"/>
        </w:rPr>
        <w:t xml:space="preserve">процедуре закупок под кодом </w:t>
      </w:r>
      <w:r w:rsidR="00C7473B" w:rsidRPr="00284C4A">
        <w:rPr>
          <w:rFonts w:ascii="Arial" w:hAnsi="Arial" w:cs="Arial"/>
          <w:b/>
          <w:bCs/>
          <w:iCs/>
          <w:color w:val="000000"/>
          <w:sz w:val="22"/>
          <w:szCs w:val="22"/>
          <w:lang w:val="pt-BR"/>
        </w:rPr>
        <w:t>«</w:t>
      </w:r>
      <w:r w:rsidR="00216D6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r w:rsidR="00C7473B" w:rsidRPr="003E38BC">
        <w:rPr>
          <w:rFonts w:ascii="GHEA Grapalat" w:hAnsi="GHEA Grapalat"/>
          <w:i/>
        </w:rPr>
        <w:t xml:space="preserve"> </w:t>
      </w: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27A4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27A4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16D6E">
              <w:rPr>
                <w:rFonts w:ascii="GHEA Grapalat" w:hAnsi="GHEA Grapalat"/>
                <w:i/>
              </w:rPr>
              <w:t xml:space="preserve"> С</w:t>
            </w:r>
            <w:r w:rsidR="00216D6E" w:rsidRPr="006122C6">
              <w:rPr>
                <w:rFonts w:ascii="GHEA Grapalat" w:hAnsi="GHEA Grapalat"/>
                <w:i/>
              </w:rPr>
              <w:t>редн</w:t>
            </w:r>
            <w:r w:rsidR="00216D6E">
              <w:rPr>
                <w:rFonts w:ascii="GHEA Grapalat" w:hAnsi="GHEA Grapalat"/>
                <w:i/>
              </w:rPr>
              <w:t>я</w:t>
            </w:r>
            <w:r w:rsidR="00216D6E" w:rsidRPr="006122C6">
              <w:rPr>
                <w:rFonts w:ascii="GHEA Grapalat" w:hAnsi="GHEA Grapalat"/>
                <w:i/>
              </w:rPr>
              <w:t>я школ</w:t>
            </w:r>
            <w:r w:rsidR="00216D6E">
              <w:rPr>
                <w:rFonts w:ascii="GHEA Grapalat" w:hAnsi="GHEA Grapalat"/>
                <w:i/>
              </w:rPr>
              <w:t>а номер 1 города Каджарана</w:t>
            </w:r>
          </w:p>
        </w:tc>
      </w:tr>
      <w:tr w:rsidR="00B138F3" w:rsidRPr="00B138F3" w:rsidTr="00827A4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27A4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93A4E">
              <w:rPr>
                <w:rFonts w:ascii="GHEA Grapalat" w:hAnsi="GHEA Grapalat"/>
                <w:lang w:val="en-US"/>
              </w:rPr>
              <w:t>09408037</w:t>
            </w:r>
          </w:p>
        </w:tc>
      </w:tr>
      <w:tr w:rsidR="00B138F3" w:rsidRPr="00B138F3" w:rsidTr="00827A4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93A4E" w:rsidRPr="00893A4E">
              <w:rPr>
                <w:rFonts w:ascii="GHEA Grapalat" w:hAnsi="GHEA Grapalat"/>
              </w:rPr>
              <w:t>МИН ФИН РЕС.АРМ.</w:t>
            </w:r>
          </w:p>
        </w:tc>
      </w:tr>
      <w:tr w:rsidR="00B138F3" w:rsidRPr="00B138F3" w:rsidTr="00827A4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93A4E"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93A4E">
              <w:rPr>
                <w:rFonts w:ascii="GHEA Grapalat" w:hAnsi="GHEA Grapalat"/>
                <w:lang w:val="en-US"/>
              </w:rPr>
              <w:t>90031800073</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27A4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27A4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27A4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27A4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27A4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827A4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827A4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jc w:val="right"/>
              <w:rPr>
                <w:rFonts w:ascii="GHEA Grapalat" w:hAnsi="GHEA Grapalat" w:cs="Tahoma"/>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27A4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827A4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827A46">
            <w:pPr>
              <w:widowControl w:val="0"/>
              <w:spacing w:after="160"/>
              <w:rPr>
                <w:rFonts w:ascii="GHEA Grapalat" w:hAnsi="GHEA Grapalat"/>
              </w:rPr>
            </w:pPr>
          </w:p>
          <w:p w:rsidR="00BE2572" w:rsidRPr="00B138F3" w:rsidRDefault="00BE2572" w:rsidP="00827A4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27A46">
            <w:pPr>
              <w:widowControl w:val="0"/>
              <w:spacing w:after="160"/>
              <w:rPr>
                <w:rFonts w:ascii="GHEA Grapalat" w:hAnsi="GHEA Grapalat" w:cs="Tahoma"/>
              </w:rPr>
            </w:pPr>
          </w:p>
          <w:p w:rsidR="00BE2572" w:rsidRPr="00B138F3" w:rsidRDefault="00BE2572" w:rsidP="00827A4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827A4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827A46">
            <w:pPr>
              <w:widowControl w:val="0"/>
              <w:spacing w:after="160"/>
              <w:rPr>
                <w:rFonts w:ascii="GHEA Grapalat" w:hAnsi="GHEA Grapalat" w:cs="Tahoma"/>
              </w:rPr>
            </w:pPr>
          </w:p>
          <w:p w:rsidR="00BE2572" w:rsidRPr="00B138F3" w:rsidRDefault="00BE2572" w:rsidP="00827A4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27A4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27A46">
            <w:pPr>
              <w:widowControl w:val="0"/>
              <w:spacing w:after="160"/>
              <w:rPr>
                <w:rFonts w:ascii="GHEA Grapalat" w:hAnsi="GHEA Grapalat" w:cs="Arial"/>
              </w:rPr>
            </w:pPr>
          </w:p>
        </w:tc>
      </w:tr>
      <w:tr w:rsidR="00B138F3" w:rsidRPr="00B138F3" w:rsidTr="00827A4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27A4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827A46">
            <w:pPr>
              <w:widowControl w:val="0"/>
              <w:spacing w:after="160"/>
              <w:rPr>
                <w:rFonts w:ascii="GHEA Grapalat" w:hAnsi="GHEA Grapalat" w:cs="Sylfaen"/>
              </w:rPr>
            </w:pPr>
          </w:p>
          <w:p w:rsidR="00BE2572" w:rsidRPr="00B138F3" w:rsidRDefault="00BE2572" w:rsidP="00827A4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827A4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827A46">
            <w:pPr>
              <w:widowControl w:val="0"/>
              <w:spacing w:after="160"/>
              <w:rPr>
                <w:rFonts w:ascii="GHEA Grapalat" w:hAnsi="GHEA Grapalat"/>
              </w:rPr>
            </w:pPr>
          </w:p>
          <w:p w:rsidR="00BE2572" w:rsidRPr="00B138F3" w:rsidRDefault="00BE2572" w:rsidP="00827A4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27A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827A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B138F3"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r w:rsidR="00FF3DE9" w:rsidRPr="00B138F3" w:rsidTr="00827A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27A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27A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7473B" w:rsidRPr="00284C4A">
        <w:rPr>
          <w:rFonts w:ascii="Arial" w:hAnsi="Arial" w:cs="Arial"/>
          <w:b/>
          <w:bCs/>
          <w:iCs/>
          <w:color w:val="000000"/>
          <w:sz w:val="22"/>
          <w:szCs w:val="22"/>
          <w:lang w:val="pt-BR"/>
        </w:rPr>
        <w:t>«</w:t>
      </w:r>
      <w:r w:rsidR="00893A4E">
        <w:rPr>
          <w:rFonts w:ascii="Sylfaen" w:hAnsi="Sylfaen"/>
          <w:b/>
          <w:bCs/>
          <w:iCs/>
          <w:color w:val="000000"/>
          <w:sz w:val="22"/>
          <w:szCs w:val="22"/>
          <w:lang w:val="pt-BR"/>
        </w:rPr>
        <w:t>ՔԹՄ</w:t>
      </w:r>
      <w:r w:rsidR="00C7473B" w:rsidRPr="00284C4A">
        <w:rPr>
          <w:rFonts w:ascii="Sylfaen" w:hAnsi="Sylfaen"/>
          <w:b/>
          <w:bCs/>
          <w:iCs/>
          <w:color w:val="000000"/>
          <w:sz w:val="22"/>
          <w:szCs w:val="22"/>
          <w:lang w:val="pt-BR"/>
        </w:rPr>
        <w:t>ՄԴ-ԳՀԱՊՁԲ-20</w:t>
      </w:r>
      <w:r w:rsidR="00C7473B" w:rsidRPr="00284C4A">
        <w:rPr>
          <w:rFonts w:ascii="Sylfaen" w:hAnsi="Sylfaen"/>
          <w:b/>
          <w:bCs/>
          <w:iCs/>
          <w:color w:val="000000"/>
          <w:sz w:val="22"/>
          <w:szCs w:val="22"/>
          <w:lang w:val="af-ZA"/>
        </w:rPr>
        <w:t>/1</w:t>
      </w:r>
      <w:r w:rsidR="00C7473B" w:rsidRPr="00284C4A">
        <w:rPr>
          <w:rFonts w:ascii="Arial" w:hAnsi="Arial" w:cs="Arial"/>
          <w:b/>
          <w:bCs/>
          <w:iCs/>
          <w:color w:val="000000"/>
          <w:sz w:val="22"/>
          <w:szCs w:val="22"/>
          <w:lang w:val="pt-BR"/>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6"/>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7"/>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893A4E"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893A4E" w:rsidRPr="00193130" w:rsidRDefault="00893A4E" w:rsidP="00893A4E">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893A4E" w:rsidRPr="00193130" w:rsidRDefault="00893A4E" w:rsidP="00893A4E">
            <w:pPr>
              <w:widowControl w:val="0"/>
              <w:spacing w:after="160"/>
              <w:jc w:val="center"/>
              <w:rPr>
                <w:rFonts w:ascii="GHEA Grapalat" w:hAnsi="GHEA Grapalat"/>
              </w:rPr>
            </w:pPr>
            <w:r w:rsidRPr="00193130">
              <w:rPr>
                <w:rFonts w:ascii="GHEA Grapalat" w:hAnsi="GHEA Grapalat"/>
              </w:rPr>
              <w:t>09408037</w:t>
            </w:r>
          </w:p>
          <w:p w:rsidR="00893A4E" w:rsidRPr="00893A4E" w:rsidRDefault="00893A4E" w:rsidP="00893A4E">
            <w:pPr>
              <w:widowControl w:val="0"/>
              <w:spacing w:after="160"/>
              <w:jc w:val="center"/>
              <w:rPr>
                <w:rFonts w:ascii="GHEA Grapalat" w:hAnsi="GHEA Grapalat"/>
              </w:rPr>
            </w:pPr>
            <w:r w:rsidRPr="00893A4E">
              <w:rPr>
                <w:rFonts w:ascii="GHEA Grapalat" w:hAnsi="GHEA Grapalat"/>
              </w:rPr>
              <w:t>р/с900318000073</w:t>
            </w:r>
          </w:p>
          <w:p w:rsidR="00893A4E" w:rsidRPr="00893A4E" w:rsidRDefault="00893A4E" w:rsidP="00893A4E">
            <w:pPr>
              <w:widowControl w:val="0"/>
              <w:spacing w:after="160"/>
              <w:jc w:val="center"/>
              <w:rPr>
                <w:rFonts w:ascii="GHEA Grapalat" w:hAnsi="GHEA Grapalat"/>
                <w:b/>
              </w:rPr>
            </w:pPr>
            <w:r w:rsidRPr="00893A4E">
              <w:rPr>
                <w:rFonts w:ascii="GHEA Grapalat" w:hAnsi="GHEA Grapalat"/>
              </w:rPr>
              <w:t>МИН ФИН РЕС.АРМ.</w:t>
            </w:r>
          </w:p>
          <w:p w:rsidR="00071D1C" w:rsidRPr="00893A4E" w:rsidRDefault="00F83E0A" w:rsidP="00B46D58">
            <w:pPr>
              <w:widowControl w:val="0"/>
              <w:jc w:val="center"/>
              <w:rPr>
                <w:rFonts w:ascii="GHEA Grapalat" w:hAnsi="GHEA Grapalat"/>
              </w:rPr>
            </w:pPr>
            <w:r w:rsidRPr="00893A4E">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B138F3">
        <w:rPr>
          <w:rFonts w:ascii="GHEA Grapalat" w:hAnsi="GHEA Grapalat"/>
          <w:b/>
          <w:sz w:val="24"/>
          <w:szCs w:val="24"/>
        </w:rPr>
        <w:t xml:space="preserve"> </w:t>
      </w:r>
      <w:r w:rsidR="00C565D3" w:rsidRPr="00284C4A">
        <w:rPr>
          <w:rFonts w:ascii="Arial" w:hAnsi="Arial" w:cs="Arial"/>
          <w:b/>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1D0249"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276"/>
        <w:gridCol w:w="1701"/>
        <w:gridCol w:w="851"/>
        <w:gridCol w:w="4677"/>
        <w:gridCol w:w="881"/>
        <w:gridCol w:w="1104"/>
        <w:gridCol w:w="992"/>
        <w:gridCol w:w="709"/>
        <w:gridCol w:w="1559"/>
        <w:gridCol w:w="709"/>
        <w:gridCol w:w="1284"/>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61763">
        <w:trPr>
          <w:trHeight w:val="219"/>
          <w:jc w:val="center"/>
        </w:trPr>
        <w:tc>
          <w:tcPr>
            <w:tcW w:w="6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76"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851"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4"/>
              <w:t>**</w:t>
            </w:r>
          </w:p>
        </w:tc>
        <w:tc>
          <w:tcPr>
            <w:tcW w:w="467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8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0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9"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55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661763">
        <w:trPr>
          <w:trHeight w:val="1801"/>
          <w:jc w:val="center"/>
        </w:trPr>
        <w:tc>
          <w:tcPr>
            <w:tcW w:w="607"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4677" w:type="dxa"/>
            <w:vMerge/>
            <w:vAlign w:val="center"/>
          </w:tcPr>
          <w:p w:rsidR="00071D1C" w:rsidRPr="00B138F3" w:rsidRDefault="00071D1C" w:rsidP="00B46D58">
            <w:pPr>
              <w:widowControl w:val="0"/>
              <w:jc w:val="center"/>
              <w:rPr>
                <w:rFonts w:ascii="GHEA Grapalat" w:hAnsi="GHEA Grapalat"/>
                <w:sz w:val="16"/>
                <w:szCs w:val="16"/>
              </w:rPr>
            </w:pPr>
          </w:p>
        </w:tc>
        <w:tc>
          <w:tcPr>
            <w:tcW w:w="881" w:type="dxa"/>
            <w:vMerge/>
            <w:vAlign w:val="center"/>
          </w:tcPr>
          <w:p w:rsidR="00071D1C" w:rsidRPr="00B138F3" w:rsidRDefault="00071D1C" w:rsidP="00B46D58">
            <w:pPr>
              <w:widowControl w:val="0"/>
              <w:jc w:val="center"/>
              <w:rPr>
                <w:rFonts w:ascii="GHEA Grapalat" w:hAnsi="GHEA Grapalat"/>
                <w:sz w:val="16"/>
                <w:szCs w:val="16"/>
              </w:rPr>
            </w:pPr>
          </w:p>
        </w:tc>
        <w:tc>
          <w:tcPr>
            <w:tcW w:w="1104"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84"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5"/>
              <w:t>***</w:t>
            </w:r>
          </w:p>
        </w:tc>
      </w:tr>
      <w:tr w:rsidR="00454026" w:rsidRPr="00B138F3" w:rsidTr="00661763">
        <w:trPr>
          <w:trHeight w:val="246"/>
          <w:jc w:val="center"/>
        </w:trPr>
        <w:tc>
          <w:tcPr>
            <w:tcW w:w="607" w:type="dxa"/>
          </w:tcPr>
          <w:p w:rsidR="00454026" w:rsidRPr="00447AFD" w:rsidRDefault="00454026" w:rsidP="00D56C8E">
            <w:pPr>
              <w:widowControl w:val="0"/>
              <w:jc w:val="center"/>
              <w:rPr>
                <w:rFonts w:ascii="GHEA Grapalat" w:hAnsi="GHEA Grapalat"/>
                <w:sz w:val="16"/>
                <w:szCs w:val="16"/>
                <w:lang w:val="en-US"/>
              </w:rPr>
            </w:pPr>
            <w:r w:rsidRPr="00447AFD">
              <w:rPr>
                <w:rFonts w:ascii="GHEA Grapalat" w:hAnsi="GHEA Grapalat"/>
                <w:sz w:val="16"/>
                <w:szCs w:val="16"/>
                <w:lang w:val="en-US"/>
              </w:rPr>
              <w:t>1</w:t>
            </w:r>
          </w:p>
        </w:tc>
        <w:tc>
          <w:tcPr>
            <w:tcW w:w="1276" w:type="dxa"/>
          </w:tcPr>
          <w:p w:rsidR="00454026" w:rsidRPr="009E4B86" w:rsidRDefault="009E4B86" w:rsidP="00D56C8E">
            <w:pPr>
              <w:rPr>
                <w:rFonts w:ascii="Calibri" w:hAnsi="Calibri" w:cs="Calibri"/>
                <w:sz w:val="20"/>
                <w:szCs w:val="20"/>
                <w:lang w:val="en-US"/>
              </w:rPr>
            </w:pPr>
            <w:r>
              <w:rPr>
                <w:rFonts w:ascii="Calibri" w:hAnsi="Calibri" w:cs="Calibri"/>
                <w:sz w:val="20"/>
                <w:szCs w:val="20"/>
                <w:lang w:val="en-US"/>
              </w:rPr>
              <w:t>15821500</w:t>
            </w:r>
          </w:p>
        </w:tc>
        <w:tc>
          <w:tcPr>
            <w:tcW w:w="1701" w:type="dxa"/>
          </w:tcPr>
          <w:p w:rsidR="00454026" w:rsidRPr="00447AFD" w:rsidRDefault="009E4B86" w:rsidP="00193130">
            <w:pPr>
              <w:rPr>
                <w:b/>
                <w:sz w:val="18"/>
                <w:szCs w:val="18"/>
                <w:shd w:val="clear" w:color="auto" w:fill="F8F9FA"/>
              </w:rPr>
            </w:pPr>
            <w:r>
              <w:rPr>
                <w:b/>
                <w:sz w:val="18"/>
                <w:szCs w:val="18"/>
                <w:shd w:val="clear" w:color="auto" w:fill="F8F9FA"/>
              </w:rPr>
              <w:t>Печенье</w:t>
            </w:r>
          </w:p>
        </w:tc>
        <w:tc>
          <w:tcPr>
            <w:tcW w:w="851" w:type="dxa"/>
          </w:tcPr>
          <w:p w:rsidR="00454026" w:rsidRPr="00447AFD" w:rsidRDefault="00454026" w:rsidP="00D56C8E">
            <w:pPr>
              <w:widowControl w:val="0"/>
              <w:jc w:val="center"/>
              <w:rPr>
                <w:rFonts w:ascii="GHEA Grapalat" w:hAnsi="GHEA Grapalat"/>
                <w:sz w:val="12"/>
                <w:szCs w:val="12"/>
              </w:rPr>
            </w:pPr>
            <w:r w:rsidRPr="00447AFD">
              <w:rPr>
                <w:sz w:val="12"/>
                <w:szCs w:val="12"/>
              </w:rPr>
              <w:br/>
            </w:r>
          </w:p>
        </w:tc>
        <w:tc>
          <w:tcPr>
            <w:tcW w:w="4677" w:type="dxa"/>
          </w:tcPr>
          <w:p w:rsidR="00F13125" w:rsidRPr="00F13125" w:rsidRDefault="00F13125" w:rsidP="00F13125">
            <w:pPr>
              <w:rPr>
                <w:sz w:val="16"/>
                <w:szCs w:val="16"/>
              </w:rPr>
            </w:pPr>
            <w:r w:rsidRPr="00F13125">
              <w:rPr>
                <w:sz w:val="16"/>
                <w:szCs w:val="16"/>
              </w:rPr>
              <w:br/>
            </w:r>
            <w:r w:rsidRPr="00F13125">
              <w:rPr>
                <w:rFonts w:ascii="Arial" w:hAnsi="Arial" w:cs="Arial"/>
                <w:color w:val="222222"/>
                <w:sz w:val="16"/>
                <w:szCs w:val="16"/>
                <w:shd w:val="clear" w:color="auto" w:fill="F8F9FA"/>
              </w:rPr>
              <w:t>Молоко, сахар и длительная влажность 3-10%, масса сахара 20-27%, жир 3-30%, ГОСТ 14033-96. Безопасность согласно гигиеническим нормам N 9-III-4.9-01-2010 и статье 9 Закона РА «О безопасности пищевых продуктов».</w:t>
            </w:r>
          </w:p>
          <w:p w:rsidR="00454026" w:rsidRPr="00447AFD" w:rsidRDefault="00454026" w:rsidP="00193130">
            <w:pPr>
              <w:pStyle w:val="HTML"/>
              <w:shd w:val="clear" w:color="auto" w:fill="F8F9FA"/>
              <w:rPr>
                <w:rFonts w:ascii="GHEA Grapalat" w:hAnsi="GHEA Grapalat"/>
                <w:sz w:val="16"/>
                <w:szCs w:val="16"/>
              </w:rPr>
            </w:pPr>
          </w:p>
        </w:tc>
        <w:tc>
          <w:tcPr>
            <w:tcW w:w="881" w:type="dxa"/>
          </w:tcPr>
          <w:p w:rsidR="00454026" w:rsidRPr="00E94CB5" w:rsidRDefault="00454026" w:rsidP="00484520">
            <w:pPr>
              <w:widowControl w:val="0"/>
              <w:jc w:val="center"/>
              <w:rPr>
                <w:rFonts w:ascii="GHEA Grapalat" w:hAnsi="GHEA Grapalat"/>
                <w:highlight w:val="yellow"/>
              </w:rPr>
            </w:pPr>
            <w:r w:rsidRPr="00E94CB5">
              <w:rPr>
                <w:rFonts w:ascii="GHEA Grapalat" w:hAnsi="GHEA Grapalat"/>
              </w:rPr>
              <w:t>кг</w:t>
            </w:r>
          </w:p>
        </w:tc>
        <w:tc>
          <w:tcPr>
            <w:tcW w:w="1104" w:type="dxa"/>
          </w:tcPr>
          <w:p w:rsidR="00454026" w:rsidRPr="0000105F" w:rsidRDefault="00454026" w:rsidP="00484520">
            <w:pPr>
              <w:widowControl w:val="0"/>
              <w:jc w:val="center"/>
              <w:rPr>
                <w:rFonts w:ascii="GHEA Grapalat" w:hAnsi="GHEA Grapalat"/>
                <w:sz w:val="16"/>
                <w:szCs w:val="16"/>
                <w:highlight w:val="yellow"/>
              </w:rPr>
            </w:pPr>
          </w:p>
        </w:tc>
        <w:tc>
          <w:tcPr>
            <w:tcW w:w="992" w:type="dxa"/>
          </w:tcPr>
          <w:p w:rsidR="00454026" w:rsidRPr="0000105F" w:rsidRDefault="00454026" w:rsidP="00484520">
            <w:pPr>
              <w:jc w:val="center"/>
              <w:rPr>
                <w:rFonts w:ascii="GHEA Grapalat" w:hAnsi="GHEA Grapalat"/>
                <w:sz w:val="18"/>
                <w:szCs w:val="18"/>
                <w:highlight w:val="yellow"/>
              </w:rPr>
            </w:pPr>
          </w:p>
        </w:tc>
        <w:tc>
          <w:tcPr>
            <w:tcW w:w="709" w:type="dxa"/>
            <w:vAlign w:val="center"/>
          </w:tcPr>
          <w:p w:rsidR="00454026" w:rsidRPr="009E4B86" w:rsidRDefault="009E4B86" w:rsidP="00332948">
            <w:pPr>
              <w:jc w:val="center"/>
              <w:rPr>
                <w:rFonts w:ascii="Arial" w:hAnsi="Arial" w:cs="Arial"/>
                <w:color w:val="000000"/>
                <w:sz w:val="22"/>
                <w:szCs w:val="22"/>
                <w:lang w:val="en-US"/>
              </w:rPr>
            </w:pPr>
            <w:r>
              <w:rPr>
                <w:rFonts w:ascii="Arial" w:hAnsi="Arial" w:cs="Arial"/>
                <w:color w:val="000000"/>
                <w:sz w:val="22"/>
                <w:szCs w:val="22"/>
                <w:lang w:val="en-US"/>
              </w:rPr>
              <w:t>727</w:t>
            </w:r>
          </w:p>
        </w:tc>
        <w:tc>
          <w:tcPr>
            <w:tcW w:w="1559" w:type="dxa"/>
          </w:tcPr>
          <w:p w:rsidR="009E4B86" w:rsidRPr="00FF167C" w:rsidRDefault="009E4B86" w:rsidP="009E4B86">
            <w:pPr>
              <w:rPr>
                <w:rFonts w:ascii="GHEA Grapalat" w:hAnsi="GHEA Grapalat"/>
                <w:i/>
                <w:sz w:val="20"/>
                <w:szCs w:val="20"/>
                <w:lang w:val="en-US"/>
              </w:rPr>
            </w:pPr>
            <w:r w:rsidRPr="00FF167C">
              <w:rPr>
                <w:rFonts w:ascii="GHEA Grapalat" w:hAnsi="GHEA Grapalat"/>
                <w:i/>
                <w:sz w:val="20"/>
                <w:szCs w:val="20"/>
              </w:rPr>
              <w:t xml:space="preserve">г. Каджаран , ул. Ханджяна </w:t>
            </w:r>
            <w:r w:rsidRPr="00FF167C">
              <w:rPr>
                <w:rFonts w:ascii="GHEA Grapalat" w:hAnsi="GHEA Grapalat"/>
                <w:i/>
                <w:sz w:val="20"/>
                <w:szCs w:val="20"/>
                <w:lang w:val="hy-AM"/>
              </w:rPr>
              <w:t xml:space="preserve"> </w:t>
            </w:r>
            <w:r w:rsidRPr="00FF167C">
              <w:rPr>
                <w:rFonts w:ascii="GHEA Grapalat" w:hAnsi="GHEA Grapalat"/>
                <w:i/>
                <w:sz w:val="20"/>
                <w:szCs w:val="20"/>
                <w:lang w:val="en-US"/>
              </w:rPr>
              <w:t>7</w:t>
            </w:r>
          </w:p>
          <w:p w:rsidR="00454026" w:rsidRPr="00454026" w:rsidRDefault="00454026">
            <w:pPr>
              <w:rPr>
                <w:sz w:val="16"/>
                <w:szCs w:val="16"/>
              </w:rPr>
            </w:pPr>
          </w:p>
        </w:tc>
        <w:tc>
          <w:tcPr>
            <w:tcW w:w="709" w:type="dxa"/>
            <w:vAlign w:val="center"/>
          </w:tcPr>
          <w:p w:rsidR="00454026" w:rsidRPr="009E4B86" w:rsidRDefault="009E4B86" w:rsidP="00332948">
            <w:pPr>
              <w:jc w:val="center"/>
              <w:rPr>
                <w:rFonts w:ascii="Arial" w:hAnsi="Arial" w:cs="Arial"/>
                <w:color w:val="000000"/>
                <w:sz w:val="22"/>
                <w:szCs w:val="22"/>
                <w:lang w:val="en-US"/>
              </w:rPr>
            </w:pPr>
            <w:r>
              <w:rPr>
                <w:rFonts w:ascii="Arial" w:hAnsi="Arial" w:cs="Arial"/>
                <w:color w:val="000000"/>
                <w:sz w:val="22"/>
                <w:szCs w:val="22"/>
                <w:lang w:val="en-US"/>
              </w:rPr>
              <w:t>727</w:t>
            </w:r>
          </w:p>
        </w:tc>
        <w:tc>
          <w:tcPr>
            <w:tcW w:w="1284" w:type="dxa"/>
          </w:tcPr>
          <w:p w:rsidR="00454026" w:rsidRPr="00FF5068" w:rsidRDefault="00FF5068" w:rsidP="00B46D58">
            <w:pPr>
              <w:widowControl w:val="0"/>
              <w:jc w:val="center"/>
              <w:rPr>
                <w:rFonts w:ascii="GHEA Grapalat" w:hAnsi="GHEA Grapalat"/>
                <w:sz w:val="16"/>
                <w:szCs w:val="16"/>
                <w:lang w:val="en-US"/>
              </w:rPr>
            </w:pPr>
            <w:r>
              <w:rPr>
                <w:rFonts w:ascii="GHEA Grapalat" w:hAnsi="GHEA Grapalat"/>
                <w:sz w:val="16"/>
                <w:szCs w:val="16"/>
                <w:lang w:val="en-US"/>
              </w:rPr>
              <w:t>08.01.20020-25.12.2020</w:t>
            </w:r>
          </w:p>
        </w:tc>
      </w:tr>
      <w:tr w:rsidR="00454026" w:rsidRPr="00B138F3" w:rsidTr="00661763">
        <w:trPr>
          <w:trHeight w:val="1433"/>
          <w:jc w:val="center"/>
        </w:trPr>
        <w:tc>
          <w:tcPr>
            <w:tcW w:w="607" w:type="dxa"/>
          </w:tcPr>
          <w:p w:rsidR="00454026" w:rsidRPr="00447AFD" w:rsidRDefault="00454026" w:rsidP="00D56C8E">
            <w:pPr>
              <w:widowControl w:val="0"/>
              <w:jc w:val="center"/>
              <w:rPr>
                <w:rFonts w:ascii="GHEA Grapalat" w:hAnsi="GHEA Grapalat"/>
                <w:sz w:val="16"/>
                <w:szCs w:val="16"/>
              </w:rPr>
            </w:pPr>
            <w:r w:rsidRPr="00447AFD">
              <w:rPr>
                <w:rFonts w:ascii="GHEA Grapalat" w:hAnsi="GHEA Grapalat"/>
                <w:sz w:val="16"/>
                <w:szCs w:val="16"/>
              </w:rPr>
              <w:t>2</w:t>
            </w:r>
          </w:p>
        </w:tc>
        <w:tc>
          <w:tcPr>
            <w:tcW w:w="1276" w:type="dxa"/>
          </w:tcPr>
          <w:p w:rsidR="00454026" w:rsidRPr="009E4B86" w:rsidRDefault="009E4B86" w:rsidP="00D56C8E">
            <w:pPr>
              <w:jc w:val="center"/>
              <w:rPr>
                <w:rFonts w:ascii="Sylfaen" w:hAnsi="Sylfaen"/>
                <w:sz w:val="20"/>
                <w:szCs w:val="20"/>
                <w:lang w:val="en-US"/>
              </w:rPr>
            </w:pPr>
            <w:r>
              <w:rPr>
                <w:rFonts w:ascii="Sylfaen" w:hAnsi="Sylfaen"/>
                <w:sz w:val="20"/>
                <w:szCs w:val="20"/>
                <w:lang w:val="en-US"/>
              </w:rPr>
              <w:t>15821500</w:t>
            </w:r>
          </w:p>
        </w:tc>
        <w:tc>
          <w:tcPr>
            <w:tcW w:w="1701" w:type="dxa"/>
          </w:tcPr>
          <w:p w:rsidR="00454026" w:rsidRPr="009E4B86" w:rsidRDefault="00454026" w:rsidP="00D56C8E">
            <w:pPr>
              <w:rPr>
                <w:b/>
                <w:sz w:val="18"/>
                <w:szCs w:val="18"/>
                <w:shd w:val="clear" w:color="auto" w:fill="F8F9FA"/>
                <w:lang w:val="en-US"/>
              </w:rPr>
            </w:pPr>
          </w:p>
          <w:p w:rsidR="00454026" w:rsidRPr="00447AFD" w:rsidRDefault="009E4B86" w:rsidP="00D56C8E">
            <w:pPr>
              <w:rPr>
                <w:b/>
                <w:sz w:val="18"/>
                <w:szCs w:val="18"/>
                <w:shd w:val="clear" w:color="auto" w:fill="F8F9FA"/>
              </w:rPr>
            </w:pPr>
            <w:r>
              <w:rPr>
                <w:b/>
                <w:sz w:val="18"/>
                <w:szCs w:val="18"/>
                <w:shd w:val="clear" w:color="auto" w:fill="F8F9FA"/>
              </w:rPr>
              <w:t>Вафли</w:t>
            </w:r>
          </w:p>
        </w:tc>
        <w:tc>
          <w:tcPr>
            <w:tcW w:w="851" w:type="dxa"/>
          </w:tcPr>
          <w:p w:rsidR="00454026" w:rsidRPr="00447AFD" w:rsidRDefault="00454026" w:rsidP="00D56C8E">
            <w:pPr>
              <w:widowControl w:val="0"/>
              <w:jc w:val="center"/>
              <w:rPr>
                <w:rFonts w:ascii="GHEA Grapalat" w:hAnsi="GHEA Grapalat"/>
                <w:sz w:val="16"/>
                <w:szCs w:val="16"/>
              </w:rPr>
            </w:pPr>
          </w:p>
        </w:tc>
        <w:tc>
          <w:tcPr>
            <w:tcW w:w="4677" w:type="dxa"/>
          </w:tcPr>
          <w:p w:rsidR="00454026" w:rsidRPr="00447AFD" w:rsidRDefault="00F13125" w:rsidP="00D56C8E">
            <w:pPr>
              <w:widowControl w:val="0"/>
              <w:jc w:val="center"/>
              <w:rPr>
                <w:rFonts w:ascii="inherit" w:hAnsi="inherit" w:cs="Courier New"/>
                <w:sz w:val="16"/>
                <w:szCs w:val="16"/>
                <w:lang w:bidi="ar-SA"/>
              </w:rPr>
            </w:pPr>
            <w:r w:rsidRPr="00AC5EE3">
              <w:rPr>
                <w:rFonts w:ascii="Sylfaen" w:hAnsi="Sylfaen" w:cs="Calibri"/>
                <w:sz w:val="18"/>
              </w:rPr>
              <w:t xml:space="preserve">С начинкой  и без начинки, упакованный и без. </w:t>
            </w:r>
            <w:r w:rsidRPr="00F13125">
              <w:rPr>
                <w:rFonts w:ascii="Sylfaen" w:hAnsi="Sylfaen" w:cs="Calibri"/>
                <w:sz w:val="18"/>
              </w:rPr>
              <w:t xml:space="preserve">Безопасность </w:t>
            </w:r>
            <w:r w:rsidRPr="00B61825">
              <w:rPr>
                <w:rFonts w:ascii="Sylfaen" w:hAnsi="Sylfaen" w:cs="Calibri"/>
                <w:sz w:val="18"/>
                <w:lang w:val="en-US"/>
              </w:rPr>
              <w:t>N</w:t>
            </w:r>
            <w:r w:rsidRPr="00F13125">
              <w:rPr>
                <w:rFonts w:ascii="Sylfaen" w:hAnsi="Sylfaen" w:cs="Calibri"/>
                <w:sz w:val="18"/>
              </w:rPr>
              <w:t xml:space="preserve"> 2-</w:t>
            </w:r>
            <w:r w:rsidRPr="00B61825">
              <w:rPr>
                <w:rFonts w:ascii="Sylfaen" w:hAnsi="Sylfaen" w:cs="Calibri"/>
                <w:sz w:val="18"/>
                <w:lang w:val="en-US"/>
              </w:rPr>
              <w:t>III</w:t>
            </w:r>
            <w:r w:rsidRPr="00F13125">
              <w:rPr>
                <w:rFonts w:ascii="Sylfaen" w:hAnsi="Sylfaen" w:cs="Calibri"/>
                <w:sz w:val="18"/>
              </w:rPr>
              <w:t xml:space="preserve">-4.9-01-2010 Статья 9 Гигиенических стандартов и Закон РА «О безопасности пищевых продуктов». </w:t>
            </w:r>
            <w:r w:rsidRPr="00B61825">
              <w:rPr>
                <w:rFonts w:ascii="Sylfaen" w:hAnsi="Sylfaen" w:cs="Calibri"/>
                <w:sz w:val="18"/>
                <w:lang w:val="en-US"/>
              </w:rPr>
              <w:t>Остаточный срок годности не менее 90% местного производства.</w:t>
            </w:r>
          </w:p>
        </w:tc>
        <w:tc>
          <w:tcPr>
            <w:tcW w:w="881" w:type="dxa"/>
          </w:tcPr>
          <w:p w:rsidR="00454026" w:rsidRDefault="00454026">
            <w:r w:rsidRPr="00B72E5A">
              <w:rPr>
                <w:rFonts w:ascii="GHEA Grapalat" w:hAnsi="GHEA Grapalat"/>
              </w:rPr>
              <w:t>кг</w:t>
            </w:r>
          </w:p>
        </w:tc>
        <w:tc>
          <w:tcPr>
            <w:tcW w:w="1104" w:type="dxa"/>
          </w:tcPr>
          <w:p w:rsidR="00454026" w:rsidRPr="00B138F3" w:rsidRDefault="00454026" w:rsidP="00B46D58">
            <w:pPr>
              <w:widowControl w:val="0"/>
              <w:jc w:val="center"/>
              <w:rPr>
                <w:rFonts w:ascii="GHEA Grapalat" w:hAnsi="GHEA Grapalat"/>
                <w:sz w:val="16"/>
                <w:szCs w:val="16"/>
              </w:rPr>
            </w:pPr>
          </w:p>
        </w:tc>
        <w:tc>
          <w:tcPr>
            <w:tcW w:w="992" w:type="dxa"/>
          </w:tcPr>
          <w:p w:rsidR="00454026" w:rsidRPr="00B138F3" w:rsidRDefault="00454026" w:rsidP="00B46D58">
            <w:pPr>
              <w:widowControl w:val="0"/>
              <w:jc w:val="center"/>
              <w:rPr>
                <w:rFonts w:ascii="GHEA Grapalat" w:hAnsi="GHEA Grapalat"/>
                <w:sz w:val="16"/>
                <w:szCs w:val="16"/>
              </w:rPr>
            </w:pPr>
          </w:p>
        </w:tc>
        <w:tc>
          <w:tcPr>
            <w:tcW w:w="709" w:type="dxa"/>
            <w:vAlign w:val="center"/>
          </w:tcPr>
          <w:p w:rsidR="00454026" w:rsidRPr="00FF5068" w:rsidRDefault="00FF5068" w:rsidP="00FF5068">
            <w:pPr>
              <w:jc w:val="center"/>
              <w:rPr>
                <w:rFonts w:ascii="Arial" w:hAnsi="Arial" w:cs="Arial"/>
                <w:color w:val="000000"/>
                <w:sz w:val="22"/>
                <w:szCs w:val="22"/>
                <w:lang w:val="en-US"/>
              </w:rPr>
            </w:pPr>
            <w:r>
              <w:rPr>
                <w:rFonts w:ascii="Arial" w:hAnsi="Arial" w:cs="Arial"/>
                <w:color w:val="000000"/>
                <w:sz w:val="22"/>
                <w:szCs w:val="22"/>
                <w:lang w:val="en-US"/>
              </w:rPr>
              <w:t>615</w:t>
            </w:r>
          </w:p>
        </w:tc>
        <w:tc>
          <w:tcPr>
            <w:tcW w:w="1559" w:type="dxa"/>
          </w:tcPr>
          <w:p w:rsidR="009E4B86" w:rsidRPr="00FF167C" w:rsidRDefault="009E4B86" w:rsidP="009E4B86">
            <w:pPr>
              <w:rPr>
                <w:rFonts w:ascii="GHEA Grapalat" w:hAnsi="GHEA Grapalat"/>
                <w:i/>
                <w:sz w:val="20"/>
                <w:szCs w:val="20"/>
                <w:lang w:val="en-US"/>
              </w:rPr>
            </w:pPr>
            <w:r w:rsidRPr="00FF167C">
              <w:rPr>
                <w:rFonts w:ascii="GHEA Grapalat" w:hAnsi="GHEA Grapalat"/>
                <w:i/>
                <w:sz w:val="20"/>
                <w:szCs w:val="20"/>
              </w:rPr>
              <w:t xml:space="preserve">г. Каджаран , ул. Ханджяна </w:t>
            </w:r>
            <w:r w:rsidRPr="00FF167C">
              <w:rPr>
                <w:rFonts w:ascii="GHEA Grapalat" w:hAnsi="GHEA Grapalat"/>
                <w:i/>
                <w:sz w:val="20"/>
                <w:szCs w:val="20"/>
                <w:lang w:val="hy-AM"/>
              </w:rPr>
              <w:t xml:space="preserve"> </w:t>
            </w:r>
            <w:r w:rsidRPr="00FF167C">
              <w:rPr>
                <w:rFonts w:ascii="GHEA Grapalat" w:hAnsi="GHEA Grapalat"/>
                <w:i/>
                <w:sz w:val="20"/>
                <w:szCs w:val="20"/>
                <w:lang w:val="en-US"/>
              </w:rPr>
              <w:t>7</w:t>
            </w:r>
          </w:p>
          <w:p w:rsidR="00454026" w:rsidRPr="00454026" w:rsidRDefault="00454026">
            <w:pPr>
              <w:rPr>
                <w:sz w:val="16"/>
                <w:szCs w:val="16"/>
              </w:rPr>
            </w:pPr>
          </w:p>
        </w:tc>
        <w:tc>
          <w:tcPr>
            <w:tcW w:w="709" w:type="dxa"/>
            <w:vAlign w:val="center"/>
          </w:tcPr>
          <w:p w:rsidR="00454026" w:rsidRPr="00FF5068" w:rsidRDefault="00FF5068" w:rsidP="00332948">
            <w:pPr>
              <w:jc w:val="center"/>
              <w:rPr>
                <w:rFonts w:ascii="Arial" w:hAnsi="Arial" w:cs="Arial"/>
                <w:color w:val="000000"/>
                <w:sz w:val="22"/>
                <w:szCs w:val="22"/>
                <w:lang w:val="en-US"/>
              </w:rPr>
            </w:pPr>
            <w:r>
              <w:rPr>
                <w:rFonts w:ascii="Arial" w:hAnsi="Arial" w:cs="Arial"/>
                <w:color w:val="000000"/>
                <w:sz w:val="22"/>
                <w:szCs w:val="22"/>
                <w:lang w:val="en-US"/>
              </w:rPr>
              <w:t>615</w:t>
            </w:r>
          </w:p>
        </w:tc>
        <w:tc>
          <w:tcPr>
            <w:tcW w:w="1284" w:type="dxa"/>
          </w:tcPr>
          <w:p w:rsidR="00454026" w:rsidRPr="00B138F3" w:rsidRDefault="00FF5068" w:rsidP="00B46D58">
            <w:pPr>
              <w:widowControl w:val="0"/>
              <w:jc w:val="center"/>
              <w:rPr>
                <w:rFonts w:ascii="GHEA Grapalat" w:hAnsi="GHEA Grapalat"/>
                <w:sz w:val="16"/>
                <w:szCs w:val="16"/>
              </w:rPr>
            </w:pPr>
            <w:r>
              <w:rPr>
                <w:rFonts w:ascii="GHEA Grapalat" w:hAnsi="GHEA Grapalat"/>
                <w:sz w:val="16"/>
                <w:szCs w:val="16"/>
                <w:lang w:val="en-US"/>
              </w:rPr>
              <w:t>08.01.20020-25.12.2020</w:t>
            </w:r>
          </w:p>
        </w:tc>
      </w:tr>
      <w:tr w:rsidR="00454026" w:rsidRPr="00B138F3" w:rsidTr="00661763">
        <w:trPr>
          <w:trHeight w:val="2130"/>
          <w:jc w:val="center"/>
        </w:trPr>
        <w:tc>
          <w:tcPr>
            <w:tcW w:w="607" w:type="dxa"/>
          </w:tcPr>
          <w:p w:rsidR="00454026" w:rsidRPr="00447AFD" w:rsidRDefault="00454026" w:rsidP="00D56C8E">
            <w:pPr>
              <w:widowControl w:val="0"/>
              <w:jc w:val="center"/>
              <w:rPr>
                <w:rFonts w:ascii="GHEA Grapalat" w:hAnsi="GHEA Grapalat"/>
                <w:sz w:val="16"/>
                <w:szCs w:val="16"/>
              </w:rPr>
            </w:pPr>
            <w:r w:rsidRPr="00447AFD">
              <w:rPr>
                <w:rFonts w:ascii="GHEA Grapalat" w:hAnsi="GHEA Grapalat"/>
                <w:sz w:val="16"/>
                <w:szCs w:val="16"/>
              </w:rPr>
              <w:t>3</w:t>
            </w:r>
          </w:p>
        </w:tc>
        <w:tc>
          <w:tcPr>
            <w:tcW w:w="1276" w:type="dxa"/>
          </w:tcPr>
          <w:p w:rsidR="00454026" w:rsidRPr="009E4B86" w:rsidRDefault="009E4B86" w:rsidP="00D56C8E">
            <w:pPr>
              <w:jc w:val="center"/>
              <w:rPr>
                <w:rFonts w:ascii="Sylfaen" w:hAnsi="Sylfaen"/>
                <w:sz w:val="20"/>
                <w:szCs w:val="20"/>
                <w:lang w:val="en-US"/>
              </w:rPr>
            </w:pPr>
            <w:r>
              <w:rPr>
                <w:rFonts w:ascii="Sylfaen" w:hAnsi="Sylfaen"/>
                <w:sz w:val="20"/>
                <w:szCs w:val="20"/>
                <w:lang w:val="en-US"/>
              </w:rPr>
              <w:t>15321000</w:t>
            </w:r>
          </w:p>
        </w:tc>
        <w:tc>
          <w:tcPr>
            <w:tcW w:w="1701" w:type="dxa"/>
          </w:tcPr>
          <w:p w:rsidR="00454026" w:rsidRPr="009E4B86" w:rsidRDefault="00454026" w:rsidP="00D56C8E">
            <w:pPr>
              <w:rPr>
                <w:b/>
                <w:sz w:val="18"/>
                <w:szCs w:val="18"/>
                <w:shd w:val="clear" w:color="auto" w:fill="F8F9FA"/>
                <w:lang w:val="en-US"/>
              </w:rPr>
            </w:pPr>
          </w:p>
          <w:p w:rsidR="00454026" w:rsidRPr="00447AFD" w:rsidRDefault="009E4B86" w:rsidP="00D56C8E">
            <w:pPr>
              <w:rPr>
                <w:b/>
                <w:sz w:val="18"/>
                <w:szCs w:val="18"/>
                <w:shd w:val="clear" w:color="auto" w:fill="F8F9FA"/>
              </w:rPr>
            </w:pPr>
            <w:r>
              <w:rPr>
                <w:b/>
                <w:sz w:val="18"/>
                <w:szCs w:val="18"/>
                <w:shd w:val="clear" w:color="auto" w:fill="F8F9FA"/>
              </w:rPr>
              <w:t>Сок  1литровой</w:t>
            </w:r>
          </w:p>
        </w:tc>
        <w:tc>
          <w:tcPr>
            <w:tcW w:w="851" w:type="dxa"/>
          </w:tcPr>
          <w:p w:rsidR="00454026" w:rsidRPr="00447AFD" w:rsidRDefault="00454026" w:rsidP="00D56C8E">
            <w:pPr>
              <w:widowControl w:val="0"/>
              <w:jc w:val="center"/>
              <w:rPr>
                <w:rFonts w:ascii="GHEA Grapalat" w:hAnsi="GHEA Grapalat"/>
                <w:sz w:val="16"/>
                <w:szCs w:val="16"/>
              </w:rPr>
            </w:pPr>
          </w:p>
        </w:tc>
        <w:tc>
          <w:tcPr>
            <w:tcW w:w="4677" w:type="dxa"/>
          </w:tcPr>
          <w:p w:rsidR="00F13125" w:rsidRPr="00494ECB" w:rsidRDefault="00F13125" w:rsidP="00F13125">
            <w:pPr>
              <w:rPr>
                <w:rFonts w:ascii="Sylfaen" w:hAnsi="Sylfaen"/>
                <w:sz w:val="20"/>
                <w:szCs w:val="20"/>
              </w:rPr>
            </w:pPr>
          </w:p>
          <w:p w:rsidR="00494ECB" w:rsidRPr="00661763" w:rsidRDefault="00494ECB" w:rsidP="00494ECB">
            <w:pPr>
              <w:rPr>
                <w:rFonts w:ascii="Sylfaen" w:hAnsi="Sylfaen"/>
                <w:sz w:val="28"/>
                <w:szCs w:val="28"/>
                <w:vertAlign w:val="superscript"/>
              </w:rPr>
            </w:pPr>
            <w:r w:rsidRPr="00661763">
              <w:rPr>
                <w:rFonts w:ascii="Sylfaen" w:hAnsi="Sylfaen" w:cs="Arial"/>
                <w:color w:val="222222"/>
                <w:sz w:val="28"/>
                <w:szCs w:val="28"/>
                <w:shd w:val="clear" w:color="auto" w:fill="F8F9FA"/>
                <w:vertAlign w:val="superscript"/>
              </w:rPr>
              <w:t>Безопасность и маркировка согласно Правительству РА 2009 9 Закона Республики Армения «О техническом регулировании требований к соку и соковой продукции», утвержденного Постановлением № 744-N от 26 июня 2009 года</w:t>
            </w:r>
          </w:p>
          <w:p w:rsidR="00454026" w:rsidRPr="00494ECB" w:rsidRDefault="00454026" w:rsidP="00D56C8E">
            <w:pPr>
              <w:widowControl w:val="0"/>
              <w:jc w:val="center"/>
              <w:rPr>
                <w:rFonts w:ascii="Sylfaen" w:hAnsi="Sylfaen" w:cs="Courier New"/>
                <w:sz w:val="16"/>
                <w:szCs w:val="16"/>
                <w:lang w:bidi="ar-SA"/>
              </w:rPr>
            </w:pPr>
          </w:p>
        </w:tc>
        <w:tc>
          <w:tcPr>
            <w:tcW w:w="881" w:type="dxa"/>
          </w:tcPr>
          <w:p w:rsidR="00454026" w:rsidRPr="00FF5068" w:rsidRDefault="00FF5068">
            <w:pPr>
              <w:rPr>
                <w:lang w:val="en-US"/>
              </w:rPr>
            </w:pPr>
            <w:r>
              <w:rPr>
                <w:rFonts w:ascii="GHEA Grapalat" w:hAnsi="GHEA Grapalat"/>
                <w:lang w:val="en-US"/>
              </w:rPr>
              <w:t>шт</w:t>
            </w:r>
          </w:p>
        </w:tc>
        <w:tc>
          <w:tcPr>
            <w:tcW w:w="1104" w:type="dxa"/>
          </w:tcPr>
          <w:p w:rsidR="00454026" w:rsidRPr="00B138F3" w:rsidRDefault="00454026" w:rsidP="00B46D58">
            <w:pPr>
              <w:widowControl w:val="0"/>
              <w:jc w:val="center"/>
              <w:rPr>
                <w:rFonts w:ascii="GHEA Grapalat" w:hAnsi="GHEA Grapalat"/>
                <w:sz w:val="16"/>
                <w:szCs w:val="16"/>
              </w:rPr>
            </w:pPr>
          </w:p>
        </w:tc>
        <w:tc>
          <w:tcPr>
            <w:tcW w:w="992" w:type="dxa"/>
          </w:tcPr>
          <w:p w:rsidR="00454026" w:rsidRPr="00B138F3" w:rsidRDefault="00454026" w:rsidP="00B46D58">
            <w:pPr>
              <w:widowControl w:val="0"/>
              <w:jc w:val="center"/>
              <w:rPr>
                <w:rFonts w:ascii="GHEA Grapalat" w:hAnsi="GHEA Grapalat"/>
                <w:sz w:val="16"/>
                <w:szCs w:val="16"/>
              </w:rPr>
            </w:pPr>
          </w:p>
        </w:tc>
        <w:tc>
          <w:tcPr>
            <w:tcW w:w="709" w:type="dxa"/>
            <w:vAlign w:val="center"/>
          </w:tcPr>
          <w:p w:rsidR="00454026" w:rsidRPr="00FF5068" w:rsidRDefault="00FF5068" w:rsidP="00332948">
            <w:pPr>
              <w:jc w:val="center"/>
              <w:rPr>
                <w:rFonts w:ascii="Arial" w:hAnsi="Arial" w:cs="Arial"/>
                <w:color w:val="000000"/>
                <w:sz w:val="22"/>
                <w:szCs w:val="22"/>
                <w:lang w:val="en-US"/>
              </w:rPr>
            </w:pPr>
            <w:r>
              <w:rPr>
                <w:rFonts w:ascii="Arial" w:hAnsi="Arial" w:cs="Arial"/>
                <w:color w:val="000000"/>
                <w:sz w:val="22"/>
                <w:szCs w:val="22"/>
                <w:lang w:val="en-US"/>
              </w:rPr>
              <w:t>5232</w:t>
            </w:r>
          </w:p>
        </w:tc>
        <w:tc>
          <w:tcPr>
            <w:tcW w:w="1559" w:type="dxa"/>
          </w:tcPr>
          <w:p w:rsidR="009E4B86" w:rsidRPr="009E4B86" w:rsidRDefault="00454026" w:rsidP="009E4B86">
            <w:pPr>
              <w:rPr>
                <w:rFonts w:ascii="GHEA Grapalat" w:hAnsi="GHEA Grapalat"/>
                <w:i/>
                <w:sz w:val="20"/>
                <w:szCs w:val="20"/>
              </w:rPr>
            </w:pPr>
            <w:r w:rsidRPr="00454026">
              <w:rPr>
                <w:rFonts w:ascii="GHEA Grapalat" w:hAnsi="GHEA Grapalat"/>
                <w:i/>
                <w:sz w:val="16"/>
                <w:szCs w:val="16"/>
              </w:rPr>
              <w:t>г</w:t>
            </w:r>
            <w:r w:rsidR="009E4B86" w:rsidRPr="00FF167C">
              <w:rPr>
                <w:rFonts w:ascii="GHEA Grapalat" w:hAnsi="GHEA Grapalat"/>
                <w:i/>
                <w:sz w:val="20"/>
                <w:szCs w:val="20"/>
              </w:rPr>
              <w:t xml:space="preserve"> г. Каджаран , ул. Ханджяна </w:t>
            </w:r>
            <w:r w:rsidR="009E4B86" w:rsidRPr="00FF167C">
              <w:rPr>
                <w:rFonts w:ascii="GHEA Grapalat" w:hAnsi="GHEA Grapalat"/>
                <w:i/>
                <w:sz w:val="20"/>
                <w:szCs w:val="20"/>
                <w:lang w:val="hy-AM"/>
              </w:rPr>
              <w:t xml:space="preserve"> </w:t>
            </w:r>
            <w:r w:rsidR="009E4B86" w:rsidRPr="009E4B86">
              <w:rPr>
                <w:rFonts w:ascii="GHEA Grapalat" w:hAnsi="GHEA Grapalat"/>
                <w:i/>
                <w:sz w:val="20"/>
                <w:szCs w:val="20"/>
              </w:rPr>
              <w:t>7</w:t>
            </w:r>
          </w:p>
          <w:p w:rsidR="00454026" w:rsidRPr="00454026" w:rsidRDefault="00454026" w:rsidP="009E4B86">
            <w:pPr>
              <w:rPr>
                <w:sz w:val="16"/>
                <w:szCs w:val="16"/>
              </w:rPr>
            </w:pPr>
          </w:p>
        </w:tc>
        <w:tc>
          <w:tcPr>
            <w:tcW w:w="709" w:type="dxa"/>
            <w:vAlign w:val="center"/>
          </w:tcPr>
          <w:p w:rsidR="00454026" w:rsidRPr="00FF5068" w:rsidRDefault="00FF5068" w:rsidP="00FF5068">
            <w:pPr>
              <w:jc w:val="center"/>
              <w:rPr>
                <w:rFonts w:ascii="Arial" w:hAnsi="Arial" w:cs="Arial"/>
                <w:color w:val="000000"/>
                <w:sz w:val="22"/>
                <w:szCs w:val="22"/>
                <w:lang w:val="en-US"/>
              </w:rPr>
            </w:pPr>
            <w:r>
              <w:rPr>
                <w:rFonts w:ascii="Arial" w:hAnsi="Arial" w:cs="Arial"/>
                <w:color w:val="000000"/>
                <w:sz w:val="22"/>
                <w:szCs w:val="22"/>
                <w:lang w:val="en-US"/>
              </w:rPr>
              <w:t>5232</w:t>
            </w:r>
          </w:p>
        </w:tc>
        <w:tc>
          <w:tcPr>
            <w:tcW w:w="1284" w:type="dxa"/>
          </w:tcPr>
          <w:p w:rsidR="00454026" w:rsidRPr="00B138F3" w:rsidRDefault="00FF5068" w:rsidP="00B46D58">
            <w:pPr>
              <w:widowControl w:val="0"/>
              <w:jc w:val="center"/>
              <w:rPr>
                <w:rFonts w:ascii="GHEA Grapalat" w:hAnsi="GHEA Grapalat"/>
                <w:sz w:val="16"/>
                <w:szCs w:val="16"/>
              </w:rPr>
            </w:pPr>
            <w:r>
              <w:rPr>
                <w:rFonts w:ascii="GHEA Grapalat" w:hAnsi="GHEA Grapalat"/>
                <w:sz w:val="16"/>
                <w:szCs w:val="16"/>
                <w:lang w:val="en-US"/>
              </w:rPr>
              <w:t>08.01.20020-25.12.2020</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C565D3" w:rsidRPr="00893A4E" w:rsidRDefault="00C565D3" w:rsidP="00C565D3">
            <w:pPr>
              <w:widowControl w:val="0"/>
              <w:spacing w:after="160"/>
              <w:jc w:val="center"/>
              <w:rPr>
                <w:rFonts w:ascii="GHEA Grapalat" w:hAnsi="GHEA Grapalat"/>
                <w:b/>
              </w:rPr>
            </w:pPr>
            <w:r w:rsidRPr="00B138F3">
              <w:rPr>
                <w:rFonts w:ascii="GHEA Grapalat" w:hAnsi="GHEA Grapalat"/>
                <w:b/>
              </w:rPr>
              <w:t xml:space="preserve"> ПОКУПАТЕЛЬ</w:t>
            </w:r>
          </w:p>
          <w:p w:rsidR="00C565D3" w:rsidRPr="00193130" w:rsidRDefault="00C565D3" w:rsidP="00C565D3">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C565D3" w:rsidRPr="00193130" w:rsidRDefault="00C565D3" w:rsidP="00C565D3">
            <w:pPr>
              <w:widowControl w:val="0"/>
              <w:spacing w:after="160"/>
              <w:jc w:val="center"/>
              <w:rPr>
                <w:rFonts w:ascii="GHEA Grapalat" w:hAnsi="GHEA Grapalat"/>
              </w:rPr>
            </w:pPr>
            <w:r w:rsidRPr="00193130">
              <w:rPr>
                <w:rFonts w:ascii="GHEA Grapalat" w:hAnsi="GHEA Grapalat"/>
              </w:rPr>
              <w:t>09408037</w:t>
            </w:r>
          </w:p>
          <w:p w:rsidR="00C565D3" w:rsidRPr="00893A4E" w:rsidRDefault="00C565D3" w:rsidP="00C565D3">
            <w:pPr>
              <w:widowControl w:val="0"/>
              <w:spacing w:after="160"/>
              <w:jc w:val="center"/>
              <w:rPr>
                <w:rFonts w:ascii="GHEA Grapalat" w:hAnsi="GHEA Grapalat"/>
              </w:rPr>
            </w:pPr>
            <w:r w:rsidRPr="00893A4E">
              <w:rPr>
                <w:rFonts w:ascii="GHEA Grapalat" w:hAnsi="GHEA Grapalat"/>
              </w:rPr>
              <w:t>р/с900318000073</w:t>
            </w:r>
          </w:p>
          <w:p w:rsidR="00C565D3" w:rsidRPr="00C565D3" w:rsidRDefault="00C565D3" w:rsidP="00C565D3">
            <w:pPr>
              <w:widowControl w:val="0"/>
              <w:spacing w:after="160"/>
              <w:jc w:val="center"/>
              <w:rPr>
                <w:rFonts w:ascii="GHEA Grapalat" w:hAnsi="GHEA Grapalat"/>
                <w:b/>
                <w:lang w:val="en-US"/>
              </w:rPr>
            </w:pPr>
            <w:r w:rsidRPr="00893A4E">
              <w:rPr>
                <w:rFonts w:ascii="GHEA Grapalat" w:hAnsi="GHEA Grapalat"/>
              </w:rPr>
              <w:t>МИН ФИН РЕС.АР</w:t>
            </w:r>
          </w:p>
          <w:p w:rsidR="00071D1C" w:rsidRPr="00C565D3" w:rsidRDefault="00AB4EAB" w:rsidP="00B46D58">
            <w:pPr>
              <w:widowControl w:val="0"/>
              <w:jc w:val="center"/>
              <w:rPr>
                <w:rFonts w:ascii="GHEA Grapalat" w:hAnsi="GHEA Grapalat"/>
              </w:rPr>
            </w:pPr>
            <w:r w:rsidRPr="00C565D3">
              <w:rPr>
                <w:rFonts w:ascii="GHEA Grapalat" w:hAnsi="GHEA Grapalat"/>
              </w:rPr>
              <w:t>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284C4A">
        <w:rPr>
          <w:rFonts w:ascii="Arial" w:hAnsi="Arial" w:cs="Arial"/>
          <w:b/>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5A57B8"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9"/>
        <w:gridCol w:w="2073"/>
        <w:gridCol w:w="1418"/>
        <w:gridCol w:w="850"/>
        <w:gridCol w:w="851"/>
        <w:gridCol w:w="709"/>
        <w:gridCol w:w="29"/>
        <w:gridCol w:w="821"/>
        <w:gridCol w:w="709"/>
        <w:gridCol w:w="33"/>
        <w:gridCol w:w="736"/>
        <w:gridCol w:w="48"/>
        <w:gridCol w:w="662"/>
        <w:gridCol w:w="41"/>
        <w:gridCol w:w="802"/>
        <w:gridCol w:w="30"/>
        <w:gridCol w:w="861"/>
        <w:gridCol w:w="30"/>
        <w:gridCol w:w="826"/>
        <w:gridCol w:w="26"/>
        <w:gridCol w:w="965"/>
        <w:gridCol w:w="11"/>
        <w:gridCol w:w="846"/>
        <w:gridCol w:w="7"/>
        <w:gridCol w:w="807"/>
      </w:tblGrid>
      <w:tr w:rsidR="00B138F3" w:rsidRPr="00B138F3" w:rsidTr="00C565D3">
        <w:trPr>
          <w:trHeight w:val="305"/>
          <w:jc w:val="center"/>
        </w:trPr>
        <w:tc>
          <w:tcPr>
            <w:tcW w:w="15905" w:type="dxa"/>
            <w:gridSpan w:val="2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E4B86">
        <w:trPr>
          <w:trHeight w:val="747"/>
          <w:jc w:val="center"/>
        </w:trPr>
        <w:tc>
          <w:tcPr>
            <w:tcW w:w="1717"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00" w:type="dxa"/>
            <w:gridSpan w:val="22"/>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9E4B86">
        <w:trPr>
          <w:trHeight w:val="413"/>
          <w:jc w:val="center"/>
        </w:trPr>
        <w:tc>
          <w:tcPr>
            <w:tcW w:w="1717" w:type="dxa"/>
            <w:gridSpan w:val="2"/>
          </w:tcPr>
          <w:p w:rsidR="00071D1C" w:rsidRPr="00B138F3" w:rsidRDefault="00071D1C" w:rsidP="00B46D58">
            <w:pPr>
              <w:widowControl w:val="0"/>
              <w:jc w:val="center"/>
              <w:rPr>
                <w:rFonts w:ascii="GHEA Grapalat" w:hAnsi="GHEA Grapalat"/>
                <w:sz w:val="16"/>
                <w:szCs w:val="16"/>
              </w:rPr>
            </w:pPr>
          </w:p>
        </w:tc>
        <w:tc>
          <w:tcPr>
            <w:tcW w:w="2070" w:type="dxa"/>
          </w:tcPr>
          <w:p w:rsidR="00071D1C" w:rsidRPr="00B138F3" w:rsidRDefault="00071D1C" w:rsidP="00B46D58">
            <w:pPr>
              <w:widowControl w:val="0"/>
              <w:jc w:val="center"/>
              <w:rPr>
                <w:rFonts w:ascii="GHEA Grapalat" w:hAnsi="GHEA Grapalat"/>
                <w:sz w:val="16"/>
                <w:szCs w:val="16"/>
              </w:rPr>
            </w:pPr>
          </w:p>
        </w:tc>
        <w:tc>
          <w:tcPr>
            <w:tcW w:w="1418" w:type="dxa"/>
          </w:tcPr>
          <w:p w:rsidR="00071D1C" w:rsidRPr="00B138F3" w:rsidRDefault="00071D1C" w:rsidP="00B46D58">
            <w:pPr>
              <w:widowControl w:val="0"/>
              <w:jc w:val="center"/>
              <w:rPr>
                <w:rFonts w:ascii="GHEA Grapalat" w:hAnsi="GHEA Grapalat"/>
                <w:sz w:val="16"/>
                <w:szCs w:val="16"/>
              </w:rPr>
            </w:pPr>
          </w:p>
        </w:tc>
        <w:tc>
          <w:tcPr>
            <w:tcW w:w="85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5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0"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0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6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3"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1"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4" w:type="dxa"/>
            <w:gridSpan w:val="2"/>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305CF" w:rsidRPr="00447AFD" w:rsidTr="001F1A8D">
        <w:trPr>
          <w:trHeight w:val="404"/>
          <w:jc w:val="center"/>
        </w:trPr>
        <w:tc>
          <w:tcPr>
            <w:tcW w:w="1707" w:type="dxa"/>
          </w:tcPr>
          <w:p w:rsidR="001305CF" w:rsidRPr="00447AFD" w:rsidRDefault="001305CF" w:rsidP="00D56C8E">
            <w:pPr>
              <w:widowControl w:val="0"/>
              <w:jc w:val="center"/>
              <w:rPr>
                <w:rFonts w:ascii="GHEA Grapalat" w:hAnsi="GHEA Grapalat"/>
                <w:sz w:val="16"/>
                <w:szCs w:val="16"/>
                <w:lang w:val="en-US"/>
              </w:rPr>
            </w:pPr>
            <w:r w:rsidRPr="00447AFD">
              <w:rPr>
                <w:rFonts w:ascii="GHEA Grapalat" w:hAnsi="GHEA Grapalat"/>
                <w:sz w:val="16"/>
                <w:szCs w:val="16"/>
                <w:lang w:val="en-US"/>
              </w:rPr>
              <w:t>1</w:t>
            </w:r>
          </w:p>
        </w:tc>
        <w:tc>
          <w:tcPr>
            <w:tcW w:w="2085" w:type="dxa"/>
            <w:gridSpan w:val="2"/>
          </w:tcPr>
          <w:p w:rsidR="001305CF" w:rsidRPr="009E4B86" w:rsidRDefault="009E4B86" w:rsidP="009E4B86">
            <w:pPr>
              <w:jc w:val="center"/>
              <w:rPr>
                <w:rFonts w:ascii="Calibri" w:hAnsi="Calibri" w:cs="Calibri"/>
                <w:sz w:val="20"/>
                <w:szCs w:val="20"/>
                <w:lang w:val="en-US"/>
              </w:rPr>
            </w:pPr>
            <w:r>
              <w:rPr>
                <w:rFonts w:ascii="Calibri" w:hAnsi="Calibri" w:cs="Calibri"/>
                <w:sz w:val="20"/>
                <w:szCs w:val="20"/>
                <w:lang w:val="en-US"/>
              </w:rPr>
              <w:t>15821500</w:t>
            </w:r>
          </w:p>
        </w:tc>
        <w:tc>
          <w:tcPr>
            <w:tcW w:w="1413" w:type="dxa"/>
          </w:tcPr>
          <w:p w:rsidR="001305CF" w:rsidRPr="00447AFD" w:rsidRDefault="009E4B86" w:rsidP="009E4B86">
            <w:pPr>
              <w:rPr>
                <w:b/>
                <w:sz w:val="18"/>
                <w:szCs w:val="18"/>
                <w:shd w:val="clear" w:color="auto" w:fill="F8F9FA"/>
              </w:rPr>
            </w:pPr>
            <w:r>
              <w:rPr>
                <w:b/>
                <w:sz w:val="18"/>
                <w:szCs w:val="18"/>
                <w:shd w:val="clear" w:color="auto" w:fill="F8F9FA"/>
              </w:rPr>
              <w:t>Печенье</w:t>
            </w:r>
          </w:p>
        </w:tc>
        <w:tc>
          <w:tcPr>
            <w:tcW w:w="850" w:type="dxa"/>
          </w:tcPr>
          <w:p w:rsidR="001305CF" w:rsidRPr="00447AFD" w:rsidRDefault="00C565D3" w:rsidP="00D56C8E">
            <w:pPr>
              <w:rPr>
                <w:rFonts w:ascii="GHEA Grapalat" w:hAnsi="GHEA Grapalat"/>
                <w:lang w:val="pt-BR"/>
              </w:rPr>
            </w:pPr>
            <w:r>
              <w:rPr>
                <w:rFonts w:ascii="GHEA Grapalat" w:hAnsi="GHEA Grapalat"/>
                <w:sz w:val="20"/>
                <w:lang w:val="pt-BR"/>
              </w:rPr>
              <w:t>10</w:t>
            </w:r>
            <w:r w:rsidR="001305CF" w:rsidRPr="00447AFD">
              <w:rPr>
                <w:rFonts w:ascii="GHEA Grapalat" w:hAnsi="GHEA Grapalat"/>
                <w:sz w:val="20"/>
                <w:lang w:val="pt-BR"/>
              </w:rPr>
              <w:t>%</w:t>
            </w:r>
          </w:p>
        </w:tc>
        <w:tc>
          <w:tcPr>
            <w:tcW w:w="851" w:type="dxa"/>
          </w:tcPr>
          <w:p w:rsidR="001305CF" w:rsidRPr="00447AFD" w:rsidRDefault="00C565D3" w:rsidP="00D56C8E">
            <w:pPr>
              <w:rPr>
                <w:rFonts w:ascii="GHEA Grapalat" w:hAnsi="GHEA Grapalat"/>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w:t>
            </w:r>
          </w:p>
        </w:tc>
        <w:tc>
          <w:tcPr>
            <w:tcW w:w="738" w:type="dxa"/>
            <w:gridSpan w:val="2"/>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21" w:type="dxa"/>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15</w:t>
            </w:r>
            <w:r w:rsidR="001305CF" w:rsidRPr="00447AFD">
              <w:rPr>
                <w:rFonts w:ascii="GHEA Grapalat" w:hAnsi="GHEA Grapalat"/>
                <w:sz w:val="20"/>
                <w:lang w:val="pt-BR"/>
              </w:rPr>
              <w:t>%</w:t>
            </w:r>
          </w:p>
        </w:tc>
        <w:tc>
          <w:tcPr>
            <w:tcW w:w="742" w:type="dxa"/>
            <w:gridSpan w:val="2"/>
          </w:tcPr>
          <w:p w:rsidR="001305CF" w:rsidRPr="00447AFD" w:rsidRDefault="00C565D3" w:rsidP="00D56C8E">
            <w:pPr>
              <w:rPr>
                <w:rFonts w:ascii="GHEA Grapalat" w:hAnsi="GHEA Grapalat" w:cs="Arial"/>
                <w:sz w:val="18"/>
                <w:szCs w:val="18"/>
                <w:lang w:val="pt-BR"/>
              </w:rPr>
            </w:pPr>
            <w:r>
              <w:rPr>
                <w:rFonts w:ascii="GHEA Grapalat" w:hAnsi="GHEA Grapalat"/>
                <w:sz w:val="20"/>
                <w:lang w:val="en-US"/>
              </w:rPr>
              <w:t>15</w:t>
            </w:r>
            <w:r w:rsidR="001305CF" w:rsidRPr="00447AFD">
              <w:rPr>
                <w:rFonts w:ascii="GHEA Grapalat" w:hAnsi="GHEA Grapalat"/>
                <w:sz w:val="20"/>
                <w:lang w:val="pt-BR"/>
              </w:rPr>
              <w:t xml:space="preserve"> %</w:t>
            </w:r>
          </w:p>
        </w:tc>
        <w:tc>
          <w:tcPr>
            <w:tcW w:w="784"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703"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32" w:type="dxa"/>
            <w:gridSpan w:val="2"/>
          </w:tcPr>
          <w:p w:rsidR="001305CF" w:rsidRPr="00447AFD" w:rsidRDefault="001305CF" w:rsidP="00D56C8E">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91"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52"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976"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lang w:val="en-US"/>
              </w:rPr>
              <w:t>1</w:t>
            </w:r>
            <w:r w:rsidR="001305CF" w:rsidRPr="00447AFD">
              <w:rPr>
                <w:rFonts w:ascii="GHEA Grapalat" w:hAnsi="GHEA Grapalat"/>
                <w:sz w:val="20"/>
              </w:rPr>
              <w:t>0</w:t>
            </w:r>
            <w:r w:rsidR="001305CF" w:rsidRPr="00447AFD">
              <w:rPr>
                <w:rFonts w:ascii="GHEA Grapalat" w:hAnsi="GHEA Grapalat"/>
                <w:sz w:val="20"/>
                <w:lang w:val="pt-BR"/>
              </w:rPr>
              <w:t xml:space="preserve"> %</w:t>
            </w:r>
          </w:p>
        </w:tc>
        <w:tc>
          <w:tcPr>
            <w:tcW w:w="853" w:type="dxa"/>
            <w:gridSpan w:val="2"/>
          </w:tcPr>
          <w:p w:rsidR="001305CF" w:rsidRPr="00447AFD" w:rsidRDefault="001F1A8D" w:rsidP="00D56C8E">
            <w:pPr>
              <w:rPr>
                <w:rFonts w:ascii="GHEA Grapalat" w:hAnsi="GHEA Grapalat" w:cs="Arial"/>
                <w:sz w:val="18"/>
                <w:szCs w:val="18"/>
                <w:lang w:val="pt-BR"/>
              </w:rPr>
            </w:pPr>
            <w:r>
              <w:rPr>
                <w:rFonts w:ascii="GHEA Grapalat" w:hAnsi="GHEA Grapalat"/>
                <w:sz w:val="20"/>
              </w:rPr>
              <w:t>1</w:t>
            </w:r>
            <w:r w:rsidR="001305CF" w:rsidRPr="00447AFD">
              <w:rPr>
                <w:rFonts w:ascii="GHEA Grapalat" w:hAnsi="GHEA Grapalat"/>
                <w:sz w:val="20"/>
              </w:rPr>
              <w:t>0</w:t>
            </w:r>
            <w:r w:rsidR="001305CF" w:rsidRPr="00447AFD">
              <w:rPr>
                <w:rFonts w:ascii="GHEA Grapalat" w:hAnsi="GHEA Grapalat"/>
                <w:sz w:val="20"/>
                <w:lang w:val="pt-BR"/>
              </w:rPr>
              <w:t>%</w:t>
            </w:r>
          </w:p>
        </w:tc>
        <w:tc>
          <w:tcPr>
            <w:tcW w:w="807" w:type="dxa"/>
          </w:tcPr>
          <w:p w:rsidR="001305CF" w:rsidRPr="00447AFD" w:rsidRDefault="001305CF" w:rsidP="00D56C8E">
            <w:pPr>
              <w:rPr>
                <w:rFonts w:ascii="GHEA Grapalat" w:hAnsi="GHEA Grapalat"/>
                <w:b/>
                <w:lang w:val="pt-BR"/>
              </w:rPr>
            </w:pPr>
            <w:r w:rsidRPr="00447AFD">
              <w:rPr>
                <w:rFonts w:ascii="GHEA Grapalat" w:hAnsi="GHEA Grapalat"/>
                <w:sz w:val="20"/>
              </w:rPr>
              <w:t>100</w:t>
            </w:r>
            <w:r w:rsidRPr="00447AFD">
              <w:rPr>
                <w:rFonts w:ascii="GHEA Grapalat" w:hAnsi="GHEA Grapalat"/>
                <w:sz w:val="20"/>
                <w:lang w:val="pt-BR"/>
              </w:rPr>
              <w:t>%</w:t>
            </w:r>
          </w:p>
        </w:tc>
      </w:tr>
      <w:tr w:rsidR="001F1A8D" w:rsidRPr="00447AFD" w:rsidTr="001F1A8D">
        <w:trPr>
          <w:trHeight w:val="652"/>
          <w:jc w:val="center"/>
        </w:trPr>
        <w:tc>
          <w:tcPr>
            <w:tcW w:w="1707" w:type="dxa"/>
          </w:tcPr>
          <w:p w:rsidR="001F1A8D" w:rsidRPr="00447AFD" w:rsidRDefault="001F1A8D" w:rsidP="00D56C8E">
            <w:pPr>
              <w:widowControl w:val="0"/>
              <w:jc w:val="center"/>
              <w:rPr>
                <w:rFonts w:ascii="GHEA Grapalat" w:hAnsi="GHEA Grapalat"/>
                <w:sz w:val="16"/>
                <w:szCs w:val="16"/>
              </w:rPr>
            </w:pPr>
            <w:r w:rsidRPr="00447AFD">
              <w:rPr>
                <w:rFonts w:ascii="GHEA Grapalat" w:hAnsi="GHEA Grapalat"/>
                <w:sz w:val="16"/>
                <w:szCs w:val="16"/>
              </w:rPr>
              <w:t>2</w:t>
            </w:r>
          </w:p>
        </w:tc>
        <w:tc>
          <w:tcPr>
            <w:tcW w:w="2085" w:type="dxa"/>
            <w:gridSpan w:val="2"/>
          </w:tcPr>
          <w:p w:rsidR="001F1A8D" w:rsidRPr="009E4B86" w:rsidRDefault="009E4B86" w:rsidP="009E4B86">
            <w:pPr>
              <w:jc w:val="center"/>
              <w:rPr>
                <w:rFonts w:ascii="Sylfaen" w:hAnsi="Sylfaen"/>
                <w:sz w:val="20"/>
                <w:szCs w:val="20"/>
                <w:lang w:val="en-US"/>
              </w:rPr>
            </w:pPr>
            <w:r>
              <w:rPr>
                <w:rFonts w:ascii="Sylfaen" w:hAnsi="Sylfaen"/>
                <w:sz w:val="20"/>
                <w:szCs w:val="20"/>
                <w:lang w:val="en-US"/>
              </w:rPr>
              <w:t>15821500</w:t>
            </w:r>
          </w:p>
        </w:tc>
        <w:tc>
          <w:tcPr>
            <w:tcW w:w="1413" w:type="dxa"/>
          </w:tcPr>
          <w:p w:rsidR="001F1A8D" w:rsidRPr="009E4B86" w:rsidRDefault="001F1A8D" w:rsidP="00D56C8E">
            <w:pPr>
              <w:rPr>
                <w:b/>
                <w:sz w:val="18"/>
                <w:szCs w:val="18"/>
                <w:shd w:val="clear" w:color="auto" w:fill="F8F9FA"/>
                <w:lang w:val="en-US"/>
              </w:rPr>
            </w:pPr>
          </w:p>
          <w:p w:rsidR="001F1A8D" w:rsidRPr="00447AFD" w:rsidRDefault="009E4B86" w:rsidP="00D56C8E">
            <w:pPr>
              <w:rPr>
                <w:b/>
                <w:sz w:val="18"/>
                <w:szCs w:val="18"/>
                <w:shd w:val="clear" w:color="auto" w:fill="F8F9FA"/>
              </w:rPr>
            </w:pPr>
            <w:r>
              <w:rPr>
                <w:b/>
                <w:sz w:val="18"/>
                <w:szCs w:val="18"/>
                <w:shd w:val="clear" w:color="auto" w:fill="F8F9FA"/>
              </w:rPr>
              <w:t>Вафли</w:t>
            </w:r>
          </w:p>
        </w:tc>
        <w:tc>
          <w:tcPr>
            <w:tcW w:w="850" w:type="dxa"/>
          </w:tcPr>
          <w:p w:rsidR="001F1A8D" w:rsidRPr="00447AFD" w:rsidRDefault="001F1A8D" w:rsidP="00DC0106">
            <w:pPr>
              <w:rPr>
                <w:rFonts w:ascii="GHEA Grapalat" w:hAnsi="GHEA Grapalat"/>
                <w:lang w:val="pt-BR"/>
              </w:rPr>
            </w:pPr>
            <w:r>
              <w:rPr>
                <w:rFonts w:ascii="GHEA Grapalat" w:hAnsi="GHEA Grapalat"/>
                <w:sz w:val="20"/>
                <w:lang w:val="pt-BR"/>
              </w:rPr>
              <w:t>10</w:t>
            </w:r>
            <w:r w:rsidRPr="00447AFD">
              <w:rPr>
                <w:rFonts w:ascii="GHEA Grapalat" w:hAnsi="GHEA Grapalat"/>
                <w:sz w:val="20"/>
                <w:lang w:val="pt-BR"/>
              </w:rPr>
              <w:t>%</w:t>
            </w:r>
          </w:p>
        </w:tc>
        <w:tc>
          <w:tcPr>
            <w:tcW w:w="851" w:type="dxa"/>
          </w:tcPr>
          <w:p w:rsidR="001F1A8D" w:rsidRPr="00447AFD" w:rsidRDefault="001F1A8D" w:rsidP="00DC0106">
            <w:pPr>
              <w:rPr>
                <w:rFonts w:ascii="GHEA Grapalat" w:hAnsi="GHEA Grapalat"/>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w:t>
            </w:r>
          </w:p>
        </w:tc>
        <w:tc>
          <w:tcPr>
            <w:tcW w:w="738"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21" w:type="dxa"/>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w:t>
            </w:r>
          </w:p>
        </w:tc>
        <w:tc>
          <w:tcPr>
            <w:tcW w:w="74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 xml:space="preserve"> %</w:t>
            </w:r>
          </w:p>
        </w:tc>
        <w:tc>
          <w:tcPr>
            <w:tcW w:w="784"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703"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32"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91"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976"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3"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rPr>
              <w:t>1</w:t>
            </w:r>
            <w:r w:rsidRPr="00447AFD">
              <w:rPr>
                <w:rFonts w:ascii="GHEA Grapalat" w:hAnsi="GHEA Grapalat"/>
                <w:sz w:val="20"/>
              </w:rPr>
              <w:t>0</w:t>
            </w:r>
            <w:r w:rsidRPr="00447AFD">
              <w:rPr>
                <w:rFonts w:ascii="GHEA Grapalat" w:hAnsi="GHEA Grapalat"/>
                <w:sz w:val="20"/>
                <w:lang w:val="pt-BR"/>
              </w:rPr>
              <w:t>%</w:t>
            </w:r>
          </w:p>
        </w:tc>
        <w:tc>
          <w:tcPr>
            <w:tcW w:w="807" w:type="dxa"/>
          </w:tcPr>
          <w:p w:rsidR="001F1A8D" w:rsidRPr="00447AFD" w:rsidRDefault="001F1A8D" w:rsidP="00DC0106">
            <w:pPr>
              <w:rPr>
                <w:rFonts w:ascii="GHEA Grapalat" w:hAnsi="GHEA Grapalat"/>
                <w:b/>
                <w:lang w:val="pt-BR"/>
              </w:rPr>
            </w:pPr>
            <w:r w:rsidRPr="00447AFD">
              <w:rPr>
                <w:rFonts w:ascii="GHEA Grapalat" w:hAnsi="GHEA Grapalat"/>
                <w:sz w:val="20"/>
              </w:rPr>
              <w:t>100</w:t>
            </w:r>
            <w:r w:rsidRPr="00447AFD">
              <w:rPr>
                <w:rFonts w:ascii="GHEA Grapalat" w:hAnsi="GHEA Grapalat"/>
                <w:sz w:val="20"/>
                <w:lang w:val="pt-BR"/>
              </w:rPr>
              <w:t>%</w:t>
            </w:r>
          </w:p>
        </w:tc>
      </w:tr>
      <w:tr w:rsidR="001F1A8D" w:rsidRPr="00447AFD" w:rsidTr="001F1A8D">
        <w:trPr>
          <w:trHeight w:val="674"/>
          <w:jc w:val="center"/>
        </w:trPr>
        <w:tc>
          <w:tcPr>
            <w:tcW w:w="1707" w:type="dxa"/>
          </w:tcPr>
          <w:p w:rsidR="001F1A8D" w:rsidRPr="00447AFD" w:rsidRDefault="001F1A8D" w:rsidP="00D56C8E">
            <w:pPr>
              <w:widowControl w:val="0"/>
              <w:jc w:val="center"/>
              <w:rPr>
                <w:rFonts w:ascii="GHEA Grapalat" w:hAnsi="GHEA Grapalat"/>
                <w:sz w:val="16"/>
                <w:szCs w:val="16"/>
              </w:rPr>
            </w:pPr>
            <w:r w:rsidRPr="00447AFD">
              <w:rPr>
                <w:rFonts w:ascii="GHEA Grapalat" w:hAnsi="GHEA Grapalat"/>
                <w:sz w:val="16"/>
                <w:szCs w:val="16"/>
              </w:rPr>
              <w:t>3</w:t>
            </w:r>
          </w:p>
        </w:tc>
        <w:tc>
          <w:tcPr>
            <w:tcW w:w="2085" w:type="dxa"/>
            <w:gridSpan w:val="2"/>
          </w:tcPr>
          <w:p w:rsidR="001F1A8D" w:rsidRPr="009E4B86" w:rsidRDefault="009E4B86" w:rsidP="009E4B86">
            <w:pPr>
              <w:jc w:val="center"/>
              <w:rPr>
                <w:rFonts w:ascii="Sylfaen" w:hAnsi="Sylfaen"/>
                <w:sz w:val="20"/>
                <w:szCs w:val="20"/>
                <w:lang w:val="en-US"/>
              </w:rPr>
            </w:pPr>
            <w:r>
              <w:rPr>
                <w:rFonts w:ascii="Sylfaen" w:hAnsi="Sylfaen"/>
                <w:sz w:val="20"/>
                <w:szCs w:val="20"/>
                <w:lang w:val="en-US"/>
              </w:rPr>
              <w:t>15321000</w:t>
            </w:r>
          </w:p>
        </w:tc>
        <w:tc>
          <w:tcPr>
            <w:tcW w:w="1413" w:type="dxa"/>
          </w:tcPr>
          <w:p w:rsidR="001F1A8D" w:rsidRPr="009E4B86" w:rsidRDefault="009E4B86" w:rsidP="00D56C8E">
            <w:pPr>
              <w:rPr>
                <w:b/>
                <w:sz w:val="18"/>
                <w:szCs w:val="18"/>
                <w:shd w:val="clear" w:color="auto" w:fill="F8F9FA"/>
                <w:lang w:val="en-US"/>
              </w:rPr>
            </w:pPr>
            <w:r>
              <w:rPr>
                <w:b/>
                <w:sz w:val="18"/>
                <w:szCs w:val="18"/>
                <w:shd w:val="clear" w:color="auto" w:fill="F8F9FA"/>
              </w:rPr>
              <w:t>Сок  1литровой</w:t>
            </w:r>
          </w:p>
        </w:tc>
        <w:tc>
          <w:tcPr>
            <w:tcW w:w="850" w:type="dxa"/>
          </w:tcPr>
          <w:p w:rsidR="001F1A8D" w:rsidRPr="00447AFD" w:rsidRDefault="001F1A8D" w:rsidP="00DC0106">
            <w:pPr>
              <w:rPr>
                <w:rFonts w:ascii="GHEA Grapalat" w:hAnsi="GHEA Grapalat"/>
                <w:lang w:val="pt-BR"/>
              </w:rPr>
            </w:pPr>
            <w:r>
              <w:rPr>
                <w:rFonts w:ascii="GHEA Grapalat" w:hAnsi="GHEA Grapalat"/>
                <w:sz w:val="20"/>
                <w:lang w:val="pt-BR"/>
              </w:rPr>
              <w:t>10</w:t>
            </w:r>
            <w:r w:rsidRPr="00447AFD">
              <w:rPr>
                <w:rFonts w:ascii="GHEA Grapalat" w:hAnsi="GHEA Grapalat"/>
                <w:sz w:val="20"/>
                <w:lang w:val="pt-BR"/>
              </w:rPr>
              <w:t>%</w:t>
            </w:r>
          </w:p>
        </w:tc>
        <w:tc>
          <w:tcPr>
            <w:tcW w:w="851" w:type="dxa"/>
          </w:tcPr>
          <w:p w:rsidR="001F1A8D" w:rsidRPr="00447AFD" w:rsidRDefault="001F1A8D" w:rsidP="00DC0106">
            <w:pPr>
              <w:rPr>
                <w:rFonts w:ascii="GHEA Grapalat" w:hAnsi="GHEA Grapalat"/>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w:t>
            </w:r>
          </w:p>
        </w:tc>
        <w:tc>
          <w:tcPr>
            <w:tcW w:w="738"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21" w:type="dxa"/>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w:t>
            </w:r>
          </w:p>
        </w:tc>
        <w:tc>
          <w:tcPr>
            <w:tcW w:w="74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15</w:t>
            </w:r>
            <w:r w:rsidRPr="00447AFD">
              <w:rPr>
                <w:rFonts w:ascii="GHEA Grapalat" w:hAnsi="GHEA Grapalat"/>
                <w:sz w:val="20"/>
                <w:lang w:val="pt-BR"/>
              </w:rPr>
              <w:t xml:space="preserve"> %</w:t>
            </w:r>
          </w:p>
        </w:tc>
        <w:tc>
          <w:tcPr>
            <w:tcW w:w="784"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703"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32" w:type="dxa"/>
            <w:gridSpan w:val="2"/>
          </w:tcPr>
          <w:p w:rsidR="001F1A8D" w:rsidRPr="00447AFD" w:rsidRDefault="001F1A8D" w:rsidP="00DC0106">
            <w:pPr>
              <w:rPr>
                <w:rFonts w:ascii="GHEA Grapalat" w:hAnsi="GHEA Grapalat" w:cs="Arial"/>
                <w:sz w:val="18"/>
                <w:szCs w:val="18"/>
                <w:lang w:val="pt-BR"/>
              </w:rPr>
            </w:pPr>
            <w:r w:rsidRPr="00447AFD">
              <w:rPr>
                <w:rFonts w:ascii="GHEA Grapalat" w:hAnsi="GHEA Grapalat"/>
                <w:sz w:val="20"/>
              </w:rPr>
              <w:t>0</w:t>
            </w:r>
            <w:r w:rsidRPr="00447AFD">
              <w:rPr>
                <w:rFonts w:ascii="GHEA Grapalat" w:hAnsi="GHEA Grapalat"/>
                <w:sz w:val="20"/>
                <w:lang w:val="pt-BR"/>
              </w:rPr>
              <w:t xml:space="preserve"> %</w:t>
            </w:r>
          </w:p>
        </w:tc>
        <w:tc>
          <w:tcPr>
            <w:tcW w:w="891"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2"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976"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lang w:val="en-US"/>
              </w:rPr>
              <w:t>1</w:t>
            </w:r>
            <w:r w:rsidRPr="00447AFD">
              <w:rPr>
                <w:rFonts w:ascii="GHEA Grapalat" w:hAnsi="GHEA Grapalat"/>
                <w:sz w:val="20"/>
              </w:rPr>
              <w:t>0</w:t>
            </w:r>
            <w:r w:rsidRPr="00447AFD">
              <w:rPr>
                <w:rFonts w:ascii="GHEA Grapalat" w:hAnsi="GHEA Grapalat"/>
                <w:sz w:val="20"/>
                <w:lang w:val="pt-BR"/>
              </w:rPr>
              <w:t xml:space="preserve"> %</w:t>
            </w:r>
          </w:p>
        </w:tc>
        <w:tc>
          <w:tcPr>
            <w:tcW w:w="853" w:type="dxa"/>
            <w:gridSpan w:val="2"/>
          </w:tcPr>
          <w:p w:rsidR="001F1A8D" w:rsidRPr="00447AFD" w:rsidRDefault="001F1A8D" w:rsidP="00DC0106">
            <w:pPr>
              <w:rPr>
                <w:rFonts w:ascii="GHEA Grapalat" w:hAnsi="GHEA Grapalat" w:cs="Arial"/>
                <w:sz w:val="18"/>
                <w:szCs w:val="18"/>
                <w:lang w:val="pt-BR"/>
              </w:rPr>
            </w:pPr>
            <w:r>
              <w:rPr>
                <w:rFonts w:ascii="GHEA Grapalat" w:hAnsi="GHEA Grapalat"/>
                <w:sz w:val="20"/>
              </w:rPr>
              <w:t>1</w:t>
            </w:r>
            <w:r w:rsidRPr="00447AFD">
              <w:rPr>
                <w:rFonts w:ascii="GHEA Grapalat" w:hAnsi="GHEA Grapalat"/>
                <w:sz w:val="20"/>
              </w:rPr>
              <w:t>0</w:t>
            </w:r>
            <w:r w:rsidRPr="00447AFD">
              <w:rPr>
                <w:rFonts w:ascii="GHEA Grapalat" w:hAnsi="GHEA Grapalat"/>
                <w:sz w:val="20"/>
                <w:lang w:val="pt-BR"/>
              </w:rPr>
              <w:t>%</w:t>
            </w:r>
          </w:p>
        </w:tc>
        <w:tc>
          <w:tcPr>
            <w:tcW w:w="807" w:type="dxa"/>
          </w:tcPr>
          <w:p w:rsidR="001F1A8D" w:rsidRPr="00447AFD" w:rsidRDefault="001F1A8D" w:rsidP="00DC0106">
            <w:pPr>
              <w:rPr>
                <w:rFonts w:ascii="GHEA Grapalat" w:hAnsi="GHEA Grapalat"/>
                <w:b/>
                <w:lang w:val="pt-BR"/>
              </w:rPr>
            </w:pPr>
            <w:r w:rsidRPr="00447AFD">
              <w:rPr>
                <w:rFonts w:ascii="GHEA Grapalat" w:hAnsi="GHEA Grapalat"/>
                <w:sz w:val="20"/>
              </w:rPr>
              <w:t>100</w:t>
            </w:r>
            <w:r w:rsidRPr="00447AFD">
              <w:rPr>
                <w:rFonts w:ascii="GHEA Grapalat" w:hAnsi="GHEA Grapalat"/>
                <w:sz w:val="20"/>
                <w:lang w:val="pt-BR"/>
              </w:rPr>
              <w:t>%</w:t>
            </w:r>
          </w:p>
        </w:tc>
      </w:tr>
    </w:tbl>
    <w:p w:rsidR="00071D1C" w:rsidRDefault="00071D1C" w:rsidP="00B46D58">
      <w:pPr>
        <w:widowControl w:val="0"/>
        <w:spacing w:after="120"/>
        <w:rPr>
          <w:rFonts w:ascii="GHEA Grapalat" w:hAnsi="GHEA Grapalat"/>
          <w:i/>
          <w:lang w:val="en-US"/>
        </w:rPr>
      </w:pPr>
    </w:p>
    <w:p w:rsidR="001F1A8D" w:rsidRDefault="001F1A8D" w:rsidP="00B46D58">
      <w:pPr>
        <w:widowControl w:val="0"/>
        <w:spacing w:after="120"/>
        <w:rPr>
          <w:rFonts w:ascii="GHEA Grapalat" w:hAnsi="GHEA Grapalat"/>
          <w:i/>
          <w:lang w:val="en-US"/>
        </w:rPr>
      </w:pPr>
    </w:p>
    <w:p w:rsidR="001F1A8D" w:rsidRPr="001F1A8D" w:rsidRDefault="001F1A8D" w:rsidP="00B46D58">
      <w:pPr>
        <w:widowControl w:val="0"/>
        <w:spacing w:after="120"/>
        <w:rPr>
          <w:rFonts w:ascii="GHEA Grapalat" w:hAnsi="GHEA Grapalat"/>
          <w:i/>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C565D3" w:rsidRPr="00893A4E" w:rsidRDefault="00C565D3" w:rsidP="00C565D3">
            <w:pPr>
              <w:widowControl w:val="0"/>
              <w:spacing w:after="160"/>
              <w:jc w:val="center"/>
              <w:rPr>
                <w:rFonts w:ascii="GHEA Grapalat" w:hAnsi="GHEA Grapalat"/>
                <w:b/>
              </w:rPr>
            </w:pPr>
            <w:r w:rsidRPr="00B138F3">
              <w:rPr>
                <w:rFonts w:ascii="GHEA Grapalat" w:hAnsi="GHEA Grapalat"/>
                <w:b/>
              </w:rPr>
              <w:t>ПОКУПАТЕЛЬ</w:t>
            </w:r>
          </w:p>
          <w:p w:rsidR="00C565D3" w:rsidRPr="00193130" w:rsidRDefault="00C565D3" w:rsidP="00C565D3">
            <w:pPr>
              <w:widowControl w:val="0"/>
              <w:spacing w:after="160"/>
              <w:jc w:val="center"/>
              <w:rPr>
                <w:rFonts w:ascii="GHEA Grapalat" w:hAnsi="GHEA Grapalat"/>
              </w:rPr>
            </w:pPr>
            <w:r>
              <w:rPr>
                <w:rFonts w:ascii="GHEA Grapalat" w:hAnsi="GHEA Grapalat"/>
                <w:i/>
              </w:rPr>
              <w:t>С</w:t>
            </w:r>
            <w:r w:rsidRPr="006122C6">
              <w:rPr>
                <w:rFonts w:ascii="GHEA Grapalat" w:hAnsi="GHEA Grapalat"/>
                <w:i/>
              </w:rPr>
              <w:t>редн</w:t>
            </w:r>
            <w:r>
              <w:rPr>
                <w:rFonts w:ascii="GHEA Grapalat" w:hAnsi="GHEA Grapalat"/>
                <w:i/>
              </w:rPr>
              <w:t>я</w:t>
            </w:r>
            <w:r w:rsidRPr="006122C6">
              <w:rPr>
                <w:rFonts w:ascii="GHEA Grapalat" w:hAnsi="GHEA Grapalat"/>
                <w:i/>
              </w:rPr>
              <w:t>я школ</w:t>
            </w:r>
            <w:r>
              <w:rPr>
                <w:rFonts w:ascii="GHEA Grapalat" w:hAnsi="GHEA Grapalat"/>
                <w:i/>
              </w:rPr>
              <w:t xml:space="preserve">а номер 1 города </w:t>
            </w:r>
            <w:r w:rsidRPr="00893A4E">
              <w:rPr>
                <w:rFonts w:ascii="GHEA Grapalat" w:hAnsi="GHEA Grapalat"/>
                <w:i/>
              </w:rPr>
              <w:t>Каджарана</w:t>
            </w:r>
          </w:p>
          <w:p w:rsidR="00C565D3" w:rsidRPr="00193130" w:rsidRDefault="00C565D3" w:rsidP="00C565D3">
            <w:pPr>
              <w:widowControl w:val="0"/>
              <w:spacing w:after="160"/>
              <w:jc w:val="center"/>
              <w:rPr>
                <w:rFonts w:ascii="GHEA Grapalat" w:hAnsi="GHEA Grapalat"/>
              </w:rPr>
            </w:pPr>
            <w:r w:rsidRPr="00193130">
              <w:rPr>
                <w:rFonts w:ascii="GHEA Grapalat" w:hAnsi="GHEA Grapalat"/>
              </w:rPr>
              <w:t>09408037</w:t>
            </w:r>
          </w:p>
          <w:p w:rsidR="00C565D3" w:rsidRPr="00893A4E" w:rsidRDefault="00C565D3" w:rsidP="00C565D3">
            <w:pPr>
              <w:widowControl w:val="0"/>
              <w:spacing w:after="160"/>
              <w:jc w:val="center"/>
              <w:rPr>
                <w:rFonts w:ascii="GHEA Grapalat" w:hAnsi="GHEA Grapalat"/>
              </w:rPr>
            </w:pPr>
            <w:r w:rsidRPr="00893A4E">
              <w:rPr>
                <w:rFonts w:ascii="GHEA Grapalat" w:hAnsi="GHEA Grapalat"/>
              </w:rPr>
              <w:t>р/с900318000073</w:t>
            </w:r>
          </w:p>
          <w:p w:rsidR="00C565D3" w:rsidRPr="00893A4E" w:rsidRDefault="00C565D3" w:rsidP="00C565D3">
            <w:pPr>
              <w:widowControl w:val="0"/>
              <w:spacing w:after="160"/>
              <w:jc w:val="center"/>
              <w:rPr>
                <w:rFonts w:ascii="GHEA Grapalat" w:hAnsi="GHEA Grapalat"/>
                <w:b/>
              </w:rPr>
            </w:pPr>
            <w:r w:rsidRPr="00893A4E">
              <w:rPr>
                <w:rFonts w:ascii="GHEA Grapalat" w:hAnsi="GHEA Grapalat"/>
              </w:rPr>
              <w:t>МИН ФИН РЕС.АРМ.</w:t>
            </w:r>
          </w:p>
          <w:p w:rsidR="00C565D3" w:rsidRPr="00893A4E" w:rsidRDefault="00C565D3" w:rsidP="00C565D3">
            <w:pPr>
              <w:widowControl w:val="0"/>
              <w:jc w:val="center"/>
              <w:rPr>
                <w:rFonts w:ascii="GHEA Grapalat" w:hAnsi="GHEA Grapalat"/>
              </w:rPr>
            </w:pPr>
            <w:r w:rsidRPr="00893A4E">
              <w:rPr>
                <w:rFonts w:ascii="GHEA Grapalat" w:hAnsi="GHEA Grapalat"/>
              </w:rPr>
              <w:t>_______________________</w:t>
            </w:r>
          </w:p>
          <w:p w:rsidR="00C565D3" w:rsidRPr="00B138F3" w:rsidRDefault="00C565D3" w:rsidP="00C565D3">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C565D3" w:rsidP="00C565D3">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C565D3" w:rsidRPr="00B138F3" w:rsidRDefault="00071D1C"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C565D3">
        <w:rPr>
          <w:rFonts w:ascii="Arial" w:hAnsi="Arial" w:cs="Arial"/>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071D1C" w:rsidRPr="00B138F3" w:rsidRDefault="00E67FD5"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C565D3" w:rsidRDefault="00196F14" w:rsidP="00C565D3">
            <w:pPr>
              <w:widowControl w:val="0"/>
              <w:jc w:val="center"/>
              <w:rPr>
                <w:rFonts w:ascii="GHEA Grapalat" w:hAnsi="GHEA Grapalat" w:cs="GHEA Grapalat"/>
                <w:lang w:val="en-US"/>
              </w:rPr>
            </w:pPr>
            <w:r w:rsidRPr="00B138F3">
              <w:rPr>
                <w:rFonts w:ascii="GHEA Grapalat" w:hAnsi="GHEA Grapalat"/>
              </w:rPr>
              <w:t>_____</w:t>
            </w:r>
            <w:r w:rsidR="00C565D3">
              <w:rPr>
                <w:rFonts w:ascii="GHEA Grapalat" w:hAnsi="GHEA Grapalat"/>
                <w:lang w:val="en-US"/>
              </w:rPr>
              <w:t>A.Геворгян</w:t>
            </w:r>
            <w:r w:rsidR="00C565D3">
              <w:rPr>
                <w:rFonts w:ascii="GHEA Grapalat" w:hAnsi="GHEA Grapalat"/>
              </w:rPr>
              <w:t>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C565D3" w:rsidRPr="00B138F3" w:rsidRDefault="00341A74" w:rsidP="00C565D3">
      <w:pPr>
        <w:pStyle w:val="31"/>
        <w:widowControl w:val="0"/>
        <w:spacing w:after="160" w:line="240" w:lineRule="auto"/>
        <w:jc w:val="right"/>
        <w:rPr>
          <w:rFonts w:ascii="GHEA Grapalat" w:hAnsi="GHEA Grapalat" w:cs="Sylfaen"/>
          <w:b/>
          <w:sz w:val="24"/>
          <w:szCs w:val="24"/>
        </w:rPr>
      </w:pPr>
      <w:r w:rsidRPr="00B138F3">
        <w:rPr>
          <w:rFonts w:ascii="GHEA Grapalat" w:hAnsi="GHEA Grapalat"/>
          <w:i/>
        </w:rPr>
        <w:t xml:space="preserve">к Договору под кодом </w:t>
      </w:r>
      <w:r w:rsidR="00C565D3" w:rsidRPr="00B138F3">
        <w:rPr>
          <w:rFonts w:ascii="GHEA Grapalat" w:hAnsi="GHEA Grapalat"/>
          <w:b/>
          <w:sz w:val="24"/>
          <w:szCs w:val="24"/>
        </w:rPr>
        <w:t xml:space="preserve"> </w:t>
      </w:r>
      <w:r w:rsidR="00C565D3" w:rsidRPr="00C565D3">
        <w:rPr>
          <w:rFonts w:ascii="Arial" w:hAnsi="Arial" w:cs="Arial"/>
          <w:bCs/>
          <w:iCs/>
          <w:color w:val="000000"/>
          <w:sz w:val="22"/>
          <w:szCs w:val="22"/>
          <w:lang w:val="pt-BR"/>
        </w:rPr>
        <w:t>«</w:t>
      </w:r>
      <w:r w:rsidR="00C565D3" w:rsidRPr="00C565D3">
        <w:rPr>
          <w:rFonts w:ascii="Sylfaen" w:hAnsi="Sylfaen"/>
          <w:bCs/>
          <w:iCs/>
          <w:color w:val="000000"/>
          <w:sz w:val="22"/>
          <w:szCs w:val="22"/>
          <w:lang w:val="pt-BR"/>
        </w:rPr>
        <w:t>ՔԹՄՄԴ-ԳՀԱՊՁԲ-20</w:t>
      </w:r>
      <w:r w:rsidR="00C565D3" w:rsidRPr="00C565D3">
        <w:rPr>
          <w:rFonts w:ascii="Sylfaen" w:hAnsi="Sylfaen"/>
          <w:bCs/>
          <w:iCs/>
          <w:color w:val="000000"/>
          <w:sz w:val="22"/>
          <w:szCs w:val="22"/>
          <w:lang w:val="af-ZA"/>
        </w:rPr>
        <w:t>/1</w:t>
      </w:r>
      <w:r w:rsidR="00C565D3" w:rsidRPr="00C565D3">
        <w:rPr>
          <w:rFonts w:ascii="Arial" w:hAnsi="Arial" w:cs="Arial"/>
          <w:bCs/>
          <w:iCs/>
          <w:color w:val="000000"/>
          <w:sz w:val="22"/>
          <w:szCs w:val="22"/>
          <w:lang w:val="pt-BR"/>
        </w:rPr>
        <w:t>»</w:t>
      </w:r>
    </w:p>
    <w:p w:rsidR="00341A74" w:rsidRPr="00B138F3" w:rsidRDefault="00196F14" w:rsidP="00B46D58">
      <w:pPr>
        <w:widowControl w:val="0"/>
        <w:spacing w:after="160"/>
        <w:jc w:val="right"/>
        <w:rPr>
          <w:rFonts w:ascii="GHEA Grapalat" w:hAnsi="GHEA Grapalat" w:cs="Sylfaen"/>
          <w:i/>
        </w:rPr>
      </w:pPr>
      <w:r w:rsidRPr="00B138F3">
        <w:rPr>
          <w:rFonts w:ascii="GHEA Grapalat" w:hAnsi="GHEA Grapalat" w:cs="Sylfaen"/>
          <w:i/>
        </w:rPr>
        <w:br/>
      </w:r>
      <w:r w:rsidR="00341A74"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00341A74"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00341A74"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C565D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C565D3" w:rsidRDefault="00071D1C" w:rsidP="00B46D58">
            <w:pPr>
              <w:widowControl w:val="0"/>
              <w:jc w:val="center"/>
              <w:rPr>
                <w:rFonts w:ascii="GHEA Grapalat" w:hAnsi="GHEA Grapalat" w:cs="GHEA Grapalat"/>
                <w:lang w:val="en-US"/>
              </w:rPr>
            </w:pPr>
            <w:r w:rsidRPr="00B138F3">
              <w:rPr>
                <w:rFonts w:ascii="GHEA Grapalat" w:hAnsi="GHEA Grapalat"/>
              </w:rPr>
              <w:t>__</w:t>
            </w:r>
            <w:r w:rsidR="00C565D3">
              <w:rPr>
                <w:rFonts w:ascii="GHEA Grapalat" w:hAnsi="GHEA Grapalat"/>
                <w:lang w:val="en-US"/>
              </w:rPr>
              <w:t>A.Геворгян</w:t>
            </w:r>
            <w:r w:rsidR="00C565D3">
              <w:rPr>
                <w:rFonts w:ascii="GHEA Grapalat" w:hAnsi="GHEA Grapalat"/>
              </w:rPr>
              <w:t>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C565D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97D" w:rsidRDefault="00D1397D">
      <w:r>
        <w:separator/>
      </w:r>
    </w:p>
  </w:endnote>
  <w:endnote w:type="continuationSeparator" w:id="0">
    <w:p w:rsidR="00D1397D" w:rsidRDefault="00D139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93130" w:rsidRPr="00C861E9" w:rsidRDefault="0019313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1397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97D" w:rsidRDefault="00D1397D">
      <w:r>
        <w:separator/>
      </w:r>
    </w:p>
  </w:footnote>
  <w:footnote w:type="continuationSeparator" w:id="0">
    <w:p w:rsidR="00D1397D" w:rsidRDefault="00D1397D">
      <w:r>
        <w:continuationSeparator/>
      </w:r>
    </w:p>
  </w:footnote>
  <w:footnote w:id="1">
    <w:p w:rsidR="00193130" w:rsidRPr="00CD6B60" w:rsidRDefault="00193130" w:rsidP="00FC69A8">
      <w:pPr>
        <w:pStyle w:val="af2"/>
        <w:jc w:val="both"/>
        <w:rPr>
          <w:rFonts w:ascii="GHEA Grapalat" w:hAnsi="GHEA Grapalat"/>
          <w:i/>
        </w:rPr>
      </w:pPr>
    </w:p>
  </w:footnote>
  <w:footnote w:id="2">
    <w:p w:rsidR="00193130" w:rsidRPr="009E2596" w:rsidRDefault="00193130" w:rsidP="005B2723">
      <w:pPr>
        <w:widowControl w:val="0"/>
        <w:tabs>
          <w:tab w:val="left" w:pos="142"/>
        </w:tabs>
        <w:ind w:left="142" w:hanging="142"/>
        <w:jc w:val="both"/>
        <w:rPr>
          <w:rFonts w:ascii="GHEA Grapalat" w:hAnsi="GHEA Grapalat"/>
          <w:i/>
          <w:sz w:val="20"/>
          <w:szCs w:val="20"/>
        </w:rPr>
      </w:pPr>
    </w:p>
  </w:footnote>
  <w:footnote w:id="3">
    <w:p w:rsidR="00193130" w:rsidRPr="0049623A" w:rsidDel="00932115" w:rsidRDefault="00193130" w:rsidP="00AF1F59">
      <w:pPr>
        <w:pStyle w:val="af2"/>
        <w:jc w:val="both"/>
        <w:rPr>
          <w:del w:id="10" w:author="Inesa Kocharyan" w:date="2019-10-29T12:18:00Z"/>
        </w:rPr>
      </w:pPr>
    </w:p>
  </w:footnote>
  <w:footnote w:id="4">
    <w:p w:rsidR="00193130" w:rsidRPr="000811C1" w:rsidRDefault="00193130">
      <w:pPr>
        <w:pStyle w:val="af2"/>
        <w:rPr>
          <w:rFonts w:asciiTheme="minorHAnsi" w:hAnsiTheme="minorHAnsi"/>
        </w:rPr>
      </w:pPr>
    </w:p>
  </w:footnote>
  <w:footnote w:id="5">
    <w:p w:rsidR="00193130" w:rsidRPr="008842CE" w:rsidRDefault="0019313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93130" w:rsidRPr="000811C1" w:rsidRDefault="00193130">
      <w:pPr>
        <w:pStyle w:val="af2"/>
        <w:rPr>
          <w:lang w:val="af-ZA"/>
        </w:rPr>
      </w:pPr>
    </w:p>
  </w:footnote>
  <w:footnote w:id="6">
    <w:p w:rsidR="00193130" w:rsidRPr="0092041F" w:rsidRDefault="00193130"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193130" w:rsidRPr="00511966" w:rsidRDefault="00193130"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193130" w:rsidRPr="008E4439" w:rsidRDefault="0019313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93130" w:rsidRPr="000811C1" w:rsidRDefault="00193130" w:rsidP="0027573B">
      <w:pPr>
        <w:pStyle w:val="af2"/>
        <w:rPr>
          <w:rFonts w:ascii="Sylfaen" w:hAnsi="Sylfaen"/>
          <w:sz w:val="18"/>
          <w:szCs w:val="18"/>
        </w:rPr>
      </w:pPr>
    </w:p>
  </w:footnote>
  <w:footnote w:id="9">
    <w:p w:rsidR="00193130" w:rsidRPr="00A31673" w:rsidRDefault="00193130">
      <w:pPr>
        <w:pStyle w:val="af2"/>
      </w:pPr>
    </w:p>
  </w:footnote>
  <w:footnote w:id="10">
    <w:p w:rsidR="00193130" w:rsidRPr="00DE7706" w:rsidRDefault="00193130">
      <w:pPr>
        <w:pStyle w:val="af2"/>
      </w:pPr>
    </w:p>
  </w:footnote>
  <w:footnote w:id="11">
    <w:p w:rsidR="00193130" w:rsidRDefault="0019313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93130" w:rsidRDefault="00193130" w:rsidP="006B3E56">
      <w:pPr>
        <w:pStyle w:val="af2"/>
        <w:rPr>
          <w:rFonts w:asciiTheme="minorHAnsi" w:hAnsiTheme="minorHAnsi"/>
          <w:lang w:val="af-ZA"/>
        </w:rPr>
      </w:pPr>
    </w:p>
  </w:footnote>
  <w:footnote w:id="12">
    <w:p w:rsidR="00193130" w:rsidRPr="00D3436F" w:rsidRDefault="0019313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93130" w:rsidRPr="00D3436F" w:rsidRDefault="00193130">
      <w:pPr>
        <w:pStyle w:val="af2"/>
        <w:rPr>
          <w:lang w:val="es-ES"/>
        </w:rPr>
      </w:pPr>
    </w:p>
  </w:footnote>
  <w:footnote w:id="13">
    <w:p w:rsidR="00193130" w:rsidRPr="008842CE" w:rsidRDefault="00193130" w:rsidP="003D2FE2">
      <w:pPr>
        <w:pStyle w:val="af2"/>
        <w:jc w:val="both"/>
      </w:pPr>
    </w:p>
  </w:footnote>
  <w:footnote w:id="14">
    <w:p w:rsidR="00193130" w:rsidRPr="008842CE" w:rsidRDefault="00193130" w:rsidP="000A214C">
      <w:pPr>
        <w:pStyle w:val="af2"/>
        <w:jc w:val="both"/>
      </w:pPr>
    </w:p>
  </w:footnote>
  <w:footnote w:id="15">
    <w:p w:rsidR="00193130" w:rsidRPr="00D3436F" w:rsidRDefault="00193130" w:rsidP="00D3436F">
      <w:pPr>
        <w:pStyle w:val="af2"/>
        <w:widowControl w:val="0"/>
        <w:jc w:val="both"/>
        <w:rPr>
          <w:lang w:val="af-ZA"/>
        </w:rPr>
      </w:pPr>
    </w:p>
  </w:footnote>
  <w:footnote w:id="16">
    <w:p w:rsidR="00193130" w:rsidRPr="00D3436F" w:rsidRDefault="00193130">
      <w:pPr>
        <w:pStyle w:val="af2"/>
        <w:rPr>
          <w:lang w:val="hy-AM"/>
        </w:rPr>
      </w:pPr>
    </w:p>
  </w:footnote>
  <w:footnote w:id="17">
    <w:p w:rsidR="00193130" w:rsidRPr="00E85250" w:rsidRDefault="00193130" w:rsidP="00D90640">
      <w:pPr>
        <w:widowControl w:val="0"/>
        <w:spacing w:after="160" w:line="360" w:lineRule="auto"/>
        <w:ind w:firstLine="709"/>
        <w:jc w:val="both"/>
        <w:rPr>
          <w:rFonts w:ascii="GHEA Grapalat" w:hAnsi="GHEA Grapalat"/>
          <w:lang w:val="hy-AM"/>
        </w:rPr>
      </w:pPr>
    </w:p>
    <w:p w:rsidR="00193130" w:rsidRPr="00D3436F" w:rsidRDefault="00193130">
      <w:pPr>
        <w:pStyle w:val="af2"/>
        <w:rPr>
          <w:lang w:val="hy-AM"/>
        </w:rPr>
      </w:pPr>
    </w:p>
  </w:footnote>
  <w:footnote w:id="18">
    <w:p w:rsidR="00193130" w:rsidRPr="00D3436F" w:rsidRDefault="00193130">
      <w:pPr>
        <w:pStyle w:val="af2"/>
        <w:rPr>
          <w:lang w:val="hy-AM"/>
        </w:rPr>
      </w:pPr>
    </w:p>
  </w:footnote>
  <w:footnote w:id="19">
    <w:p w:rsidR="00193130" w:rsidRPr="00D3436F" w:rsidRDefault="00193130">
      <w:pPr>
        <w:pStyle w:val="af2"/>
        <w:rPr>
          <w:lang w:val="hy-AM"/>
        </w:rPr>
      </w:pPr>
    </w:p>
  </w:footnote>
  <w:footnote w:id="20">
    <w:p w:rsidR="00193130" w:rsidRPr="00D3436F" w:rsidRDefault="00193130" w:rsidP="00D3436F">
      <w:pPr>
        <w:pStyle w:val="af2"/>
        <w:widowControl w:val="0"/>
        <w:jc w:val="both"/>
        <w:rPr>
          <w:lang w:val="hy-AM"/>
        </w:rPr>
      </w:pPr>
    </w:p>
  </w:footnote>
  <w:footnote w:id="21">
    <w:p w:rsidR="00193130" w:rsidRPr="00D3436F" w:rsidRDefault="00193130">
      <w:pPr>
        <w:pStyle w:val="af2"/>
        <w:rPr>
          <w:lang w:val="hy-AM"/>
        </w:rPr>
      </w:pPr>
    </w:p>
  </w:footnote>
  <w:footnote w:id="22">
    <w:p w:rsidR="00193130" w:rsidRPr="00D3436F" w:rsidRDefault="00193130">
      <w:pPr>
        <w:pStyle w:val="af2"/>
        <w:rPr>
          <w:lang w:val="hy-AM"/>
        </w:rPr>
      </w:pPr>
    </w:p>
  </w:footnote>
  <w:footnote w:id="23">
    <w:p w:rsidR="00193130" w:rsidRPr="00E861BF" w:rsidRDefault="0019313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193130" w:rsidRDefault="00193130"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93130" w:rsidRPr="00E861BF" w:rsidRDefault="00193130"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5">
    <w:p w:rsidR="00193130" w:rsidRPr="00E861BF" w:rsidRDefault="0019313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193130" w:rsidRPr="008842CE" w:rsidRDefault="0019313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193130" w:rsidRPr="008842CE" w:rsidRDefault="0019313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6F59"/>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090"/>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5CF"/>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130"/>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04B2"/>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A8D"/>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6D6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171"/>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C4A"/>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3BF"/>
    <w:rsid w:val="003169A4"/>
    <w:rsid w:val="00317BD2"/>
    <w:rsid w:val="0032071C"/>
    <w:rsid w:val="00321A56"/>
    <w:rsid w:val="00321B20"/>
    <w:rsid w:val="003240F7"/>
    <w:rsid w:val="00325043"/>
    <w:rsid w:val="00325546"/>
    <w:rsid w:val="003259C5"/>
    <w:rsid w:val="00325CC0"/>
    <w:rsid w:val="00326037"/>
    <w:rsid w:val="00326507"/>
    <w:rsid w:val="003267C8"/>
    <w:rsid w:val="00327436"/>
    <w:rsid w:val="0033253D"/>
    <w:rsid w:val="00332948"/>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8BC"/>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026"/>
    <w:rsid w:val="00454D73"/>
    <w:rsid w:val="0045525D"/>
    <w:rsid w:val="004553CA"/>
    <w:rsid w:val="0045669A"/>
    <w:rsid w:val="00456B02"/>
    <w:rsid w:val="00457745"/>
    <w:rsid w:val="00460CA5"/>
    <w:rsid w:val="0046186C"/>
    <w:rsid w:val="0046188C"/>
    <w:rsid w:val="004623A3"/>
    <w:rsid w:val="00462E00"/>
    <w:rsid w:val="00463606"/>
    <w:rsid w:val="004636DA"/>
    <w:rsid w:val="004638D0"/>
    <w:rsid w:val="00463B0B"/>
    <w:rsid w:val="0046481A"/>
    <w:rsid w:val="00464D3A"/>
    <w:rsid w:val="00464DA7"/>
    <w:rsid w:val="0046522E"/>
    <w:rsid w:val="0046586E"/>
    <w:rsid w:val="00466714"/>
    <w:rsid w:val="00466F7A"/>
    <w:rsid w:val="004672FC"/>
    <w:rsid w:val="00467B47"/>
    <w:rsid w:val="00467E75"/>
    <w:rsid w:val="0047117B"/>
    <w:rsid w:val="00471867"/>
    <w:rsid w:val="004722B8"/>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520"/>
    <w:rsid w:val="00484FED"/>
    <w:rsid w:val="004859E2"/>
    <w:rsid w:val="004862B6"/>
    <w:rsid w:val="00486B55"/>
    <w:rsid w:val="00487402"/>
    <w:rsid w:val="004874EC"/>
    <w:rsid w:val="00490743"/>
    <w:rsid w:val="004929E4"/>
    <w:rsid w:val="0049374F"/>
    <w:rsid w:val="00493AF9"/>
    <w:rsid w:val="00493CC7"/>
    <w:rsid w:val="004947CA"/>
    <w:rsid w:val="00494ECB"/>
    <w:rsid w:val="0049623A"/>
    <w:rsid w:val="0049655D"/>
    <w:rsid w:val="004974D8"/>
    <w:rsid w:val="004A0302"/>
    <w:rsid w:val="004A0321"/>
    <w:rsid w:val="004A1734"/>
    <w:rsid w:val="004A1C5D"/>
    <w:rsid w:val="004A3051"/>
    <w:rsid w:val="004A51CE"/>
    <w:rsid w:val="004A6204"/>
    <w:rsid w:val="004A712A"/>
    <w:rsid w:val="004A7722"/>
    <w:rsid w:val="004A798D"/>
    <w:rsid w:val="004B077E"/>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5AC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39D5"/>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554F"/>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8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4DA9"/>
    <w:rsid w:val="0060526C"/>
    <w:rsid w:val="00606328"/>
    <w:rsid w:val="0060652B"/>
    <w:rsid w:val="00606B84"/>
    <w:rsid w:val="00607120"/>
    <w:rsid w:val="00607F7B"/>
    <w:rsid w:val="00611998"/>
    <w:rsid w:val="006122C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09A1"/>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DF4"/>
    <w:rsid w:val="00654E19"/>
    <w:rsid w:val="00655890"/>
    <w:rsid w:val="00655E71"/>
    <w:rsid w:val="00655EBD"/>
    <w:rsid w:val="00660138"/>
    <w:rsid w:val="006607D5"/>
    <w:rsid w:val="006608AD"/>
    <w:rsid w:val="00661763"/>
    <w:rsid w:val="00661E7D"/>
    <w:rsid w:val="00662165"/>
    <w:rsid w:val="00662623"/>
    <w:rsid w:val="0066349B"/>
    <w:rsid w:val="00663779"/>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29D"/>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4A3A"/>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0E"/>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5C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3653"/>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C7A"/>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A46"/>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D3A"/>
    <w:rsid w:val="00867D8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29D"/>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A4E"/>
    <w:rsid w:val="00893F09"/>
    <w:rsid w:val="00895C33"/>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C8D"/>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6C3E"/>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1CA4"/>
    <w:rsid w:val="00932115"/>
    <w:rsid w:val="0093354D"/>
    <w:rsid w:val="009335A0"/>
    <w:rsid w:val="0093396A"/>
    <w:rsid w:val="00934603"/>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7EF"/>
    <w:rsid w:val="00947B00"/>
    <w:rsid w:val="00947D03"/>
    <w:rsid w:val="0095176C"/>
    <w:rsid w:val="0095199F"/>
    <w:rsid w:val="00951CE5"/>
    <w:rsid w:val="00952531"/>
    <w:rsid w:val="00953ADF"/>
    <w:rsid w:val="00953BF3"/>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C92"/>
    <w:rsid w:val="00970000"/>
    <w:rsid w:val="0097080F"/>
    <w:rsid w:val="00970E9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C2F"/>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27D"/>
    <w:rsid w:val="009C55BB"/>
    <w:rsid w:val="009C5A1D"/>
    <w:rsid w:val="009C6103"/>
    <w:rsid w:val="009C7913"/>
    <w:rsid w:val="009D158E"/>
    <w:rsid w:val="009D2AE5"/>
    <w:rsid w:val="009D3277"/>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4B86"/>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BB7"/>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BC1"/>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493"/>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344A"/>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16B"/>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5D3"/>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B4E"/>
    <w:rsid w:val="00C67E80"/>
    <w:rsid w:val="00C67FAB"/>
    <w:rsid w:val="00C706F4"/>
    <w:rsid w:val="00C70C1A"/>
    <w:rsid w:val="00C71E26"/>
    <w:rsid w:val="00C72606"/>
    <w:rsid w:val="00C7261B"/>
    <w:rsid w:val="00C72D0E"/>
    <w:rsid w:val="00C72E21"/>
    <w:rsid w:val="00C73E62"/>
    <w:rsid w:val="00C7473B"/>
    <w:rsid w:val="00C752FC"/>
    <w:rsid w:val="00C8055A"/>
    <w:rsid w:val="00C806B2"/>
    <w:rsid w:val="00C807D9"/>
    <w:rsid w:val="00C80B25"/>
    <w:rsid w:val="00C81187"/>
    <w:rsid w:val="00C813A9"/>
    <w:rsid w:val="00C816CA"/>
    <w:rsid w:val="00C81FE2"/>
    <w:rsid w:val="00C82BD2"/>
    <w:rsid w:val="00C83398"/>
    <w:rsid w:val="00C837C0"/>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2481"/>
    <w:rsid w:val="00D12837"/>
    <w:rsid w:val="00D12E0E"/>
    <w:rsid w:val="00D132BC"/>
    <w:rsid w:val="00D13662"/>
    <w:rsid w:val="00D1397D"/>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CD2"/>
    <w:rsid w:val="00D41F7D"/>
    <w:rsid w:val="00D42D33"/>
    <w:rsid w:val="00D42E80"/>
    <w:rsid w:val="00D433D6"/>
    <w:rsid w:val="00D43420"/>
    <w:rsid w:val="00D43BA6"/>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C8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2CD4"/>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218A"/>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83A"/>
    <w:rsid w:val="00E94CB5"/>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0D6"/>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097"/>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125"/>
    <w:rsid w:val="00F1389B"/>
    <w:rsid w:val="00F13FFF"/>
    <w:rsid w:val="00F141E2"/>
    <w:rsid w:val="00F1492E"/>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4CF5"/>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22E"/>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F0B"/>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B81"/>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A91"/>
    <w:rsid w:val="00FF0FE2"/>
    <w:rsid w:val="00FF1D27"/>
    <w:rsid w:val="00FF2714"/>
    <w:rsid w:val="00FF28EE"/>
    <w:rsid w:val="00FF2E56"/>
    <w:rsid w:val="00FF3050"/>
    <w:rsid w:val="00FF331F"/>
    <w:rsid w:val="00FF3D6A"/>
    <w:rsid w:val="00FF3DE9"/>
    <w:rsid w:val="00FF3E3D"/>
    <w:rsid w:val="00FF3F2A"/>
    <w:rsid w:val="00FF3F8F"/>
    <w:rsid w:val="00FF5068"/>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D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43BA6"/>
    <w:rPr>
      <w:rFonts w:ascii="Courier New" w:hAnsi="Courier New" w:cs="Courier New"/>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5659806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18F88-93C5-4D54-AFCF-2B72703B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75</Pages>
  <Words>17425</Words>
  <Characters>99327</Characters>
  <Application>Microsoft Office Word</Application>
  <DocSecurity>0</DocSecurity>
  <Lines>827</Lines>
  <Paragraphs>233</Paragraphs>
  <ScaleCrop>false</ScaleCrop>
  <HeadingPairs>
    <vt:vector size="6" baseType="variant">
      <vt:variant>
        <vt:lpstr>Название</vt:lpstr>
      </vt:variant>
      <vt:variant>
        <vt:i4>1</vt:i4>
      </vt:variant>
      <vt:variant>
        <vt:lpstr>Заголовки</vt:lpstr>
      </vt:variant>
      <vt:variant>
        <vt:i4>6</vt:i4>
      </vt:variant>
      <vt:variant>
        <vt:lpstr>Title</vt:lpstr>
      </vt:variant>
      <vt:variant>
        <vt:i4>1</vt:i4>
      </vt:variant>
    </vt:vector>
  </HeadingPairs>
  <TitlesOfParts>
    <vt:vector size="8" baseType="lpstr">
      <vt:lpstr/>
      <vt:lpstr>    ОБЪЯВЛЕНИЕ О ЗАПРОСЕ КОТИРОВОК</vt:lpstr>
      <vt:lpstr>        </vt:lpstr>
      <vt:lpstr>        Приложение № 1,1</vt:lpstr>
      <vt:lpstr>        ПОЛНОЕ ОПИСАНИЕ</vt:lpstr>
      <vt:lpstr>        предлагаемого товара</vt:lpstr>
      <vt:lpstr>        </vt:lpstr>
      <vt:lpstr/>
    </vt:vector>
  </TitlesOfParts>
  <Company>Reanimator Extreme Edition</Company>
  <LinksUpToDate>false</LinksUpToDate>
  <CharactersWithSpaces>116519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2018-02-16T07:12:00Z</cp:lastPrinted>
  <dcterms:created xsi:type="dcterms:W3CDTF">2019-12-19T04:35:00Z</dcterms:created>
  <dcterms:modified xsi:type="dcterms:W3CDTF">2019-12-19T04:35:00Z</dcterms:modified>
</cp:coreProperties>
</file>